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DCC" w:rsidRPr="000F58E5" w:rsidRDefault="001A55BF">
      <w:pPr>
        <w:pStyle w:val="a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0F58E5">
        <w:rPr>
          <w:b/>
          <w:bCs/>
          <w:sz w:val="28"/>
          <w:szCs w:val="28"/>
        </w:rPr>
        <w:t>ПОЯСНИТЕЛЬНАЯ ЗАПИСКА</w:t>
      </w:r>
    </w:p>
    <w:p w:rsidR="00246DCC" w:rsidRPr="000F58E5" w:rsidRDefault="00BF125A">
      <w:pPr>
        <w:jc w:val="center"/>
        <w:rPr>
          <w:b/>
          <w:sz w:val="28"/>
          <w:szCs w:val="28"/>
        </w:rPr>
      </w:pPr>
      <w:r w:rsidRPr="000F58E5">
        <w:rPr>
          <w:b/>
          <w:bCs/>
          <w:sz w:val="28"/>
          <w:szCs w:val="28"/>
        </w:rPr>
        <w:t xml:space="preserve">к </w:t>
      </w:r>
      <w:r w:rsidR="001A55BF" w:rsidRPr="000F58E5">
        <w:rPr>
          <w:b/>
          <w:bCs/>
          <w:sz w:val="28"/>
          <w:szCs w:val="28"/>
        </w:rPr>
        <w:t xml:space="preserve"> </w:t>
      </w:r>
      <w:r w:rsidR="001A55BF" w:rsidRPr="000F58E5">
        <w:rPr>
          <w:b/>
          <w:sz w:val="28"/>
          <w:szCs w:val="28"/>
        </w:rPr>
        <w:t>прогнозу социально-экономического развития Брянско</w:t>
      </w:r>
      <w:r w:rsidR="007E48EB" w:rsidRPr="000F58E5">
        <w:rPr>
          <w:b/>
          <w:sz w:val="28"/>
          <w:szCs w:val="28"/>
        </w:rPr>
        <w:t>го муниципального района Брянской</w:t>
      </w:r>
      <w:r w:rsidR="001A55BF" w:rsidRPr="000F58E5">
        <w:rPr>
          <w:b/>
          <w:sz w:val="28"/>
          <w:szCs w:val="28"/>
        </w:rPr>
        <w:t xml:space="preserve"> области</w:t>
      </w:r>
    </w:p>
    <w:p w:rsidR="00246DCC" w:rsidRPr="000F58E5" w:rsidRDefault="001A55BF">
      <w:pPr>
        <w:jc w:val="center"/>
        <w:rPr>
          <w:b/>
          <w:sz w:val="28"/>
          <w:szCs w:val="28"/>
        </w:rPr>
      </w:pPr>
      <w:r w:rsidRPr="000F58E5">
        <w:rPr>
          <w:b/>
          <w:sz w:val="28"/>
          <w:szCs w:val="28"/>
        </w:rPr>
        <w:t>на 202</w:t>
      </w:r>
      <w:r w:rsidR="000F58E5" w:rsidRPr="000F58E5">
        <w:rPr>
          <w:b/>
          <w:sz w:val="28"/>
          <w:szCs w:val="28"/>
        </w:rPr>
        <w:t>6</w:t>
      </w:r>
      <w:r w:rsidRPr="000F58E5">
        <w:rPr>
          <w:b/>
          <w:sz w:val="28"/>
          <w:szCs w:val="28"/>
        </w:rPr>
        <w:t xml:space="preserve"> год и на плановый период 202</w:t>
      </w:r>
      <w:r w:rsidR="000F58E5" w:rsidRPr="000F58E5">
        <w:rPr>
          <w:b/>
          <w:sz w:val="28"/>
          <w:szCs w:val="28"/>
        </w:rPr>
        <w:t>7</w:t>
      </w:r>
      <w:r w:rsidR="00E45744" w:rsidRPr="000F58E5">
        <w:rPr>
          <w:b/>
          <w:sz w:val="28"/>
          <w:szCs w:val="28"/>
        </w:rPr>
        <w:t xml:space="preserve"> и 202</w:t>
      </w:r>
      <w:r w:rsidR="000F58E5" w:rsidRPr="000F58E5">
        <w:rPr>
          <w:b/>
          <w:sz w:val="28"/>
          <w:szCs w:val="28"/>
        </w:rPr>
        <w:t>8</w:t>
      </w:r>
      <w:r w:rsidRPr="000F58E5">
        <w:rPr>
          <w:b/>
          <w:sz w:val="28"/>
          <w:szCs w:val="28"/>
        </w:rPr>
        <w:t xml:space="preserve"> годов</w:t>
      </w:r>
    </w:p>
    <w:p w:rsidR="00246DCC" w:rsidRPr="000F58E5" w:rsidRDefault="00246DCC">
      <w:pPr>
        <w:jc w:val="center"/>
        <w:rPr>
          <w:b/>
          <w:sz w:val="28"/>
          <w:szCs w:val="28"/>
        </w:rPr>
      </w:pPr>
    </w:p>
    <w:p w:rsidR="00246DCC" w:rsidRPr="000F58E5" w:rsidRDefault="001A55BF">
      <w:pPr>
        <w:ind w:firstLine="709"/>
        <w:jc w:val="both"/>
        <w:rPr>
          <w:shd w:val="clear" w:color="auto" w:fill="FFFFFF"/>
        </w:rPr>
      </w:pPr>
      <w:proofErr w:type="gramStart"/>
      <w:r w:rsidRPr="000F58E5">
        <w:rPr>
          <w:bCs/>
          <w:sz w:val="28"/>
          <w:szCs w:val="28"/>
          <w:shd w:val="clear" w:color="auto" w:fill="FFFFFF"/>
        </w:rPr>
        <w:t xml:space="preserve">Базой для разработки прогноза социально-экономического развития </w:t>
      </w:r>
      <w:r w:rsidR="007E48EB" w:rsidRPr="000F58E5">
        <w:rPr>
          <w:bCs/>
          <w:sz w:val="28"/>
          <w:szCs w:val="28"/>
          <w:shd w:val="clear" w:color="auto" w:fill="FFFFFF"/>
        </w:rPr>
        <w:t xml:space="preserve">Брянского муниципального района </w:t>
      </w:r>
      <w:r w:rsidRPr="000F58E5">
        <w:rPr>
          <w:bCs/>
          <w:sz w:val="28"/>
          <w:szCs w:val="28"/>
          <w:shd w:val="clear" w:color="auto" w:fill="FFFFFF"/>
        </w:rPr>
        <w:t>Брянской области на 202</w:t>
      </w:r>
      <w:r w:rsidR="000F58E5" w:rsidRPr="000F58E5">
        <w:rPr>
          <w:bCs/>
          <w:sz w:val="28"/>
          <w:szCs w:val="28"/>
          <w:shd w:val="clear" w:color="auto" w:fill="FFFFFF"/>
        </w:rPr>
        <w:t>6</w:t>
      </w:r>
      <w:r w:rsidRPr="000F58E5"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0F58E5" w:rsidRPr="000F58E5">
        <w:rPr>
          <w:bCs/>
          <w:sz w:val="28"/>
          <w:szCs w:val="28"/>
          <w:shd w:val="clear" w:color="auto" w:fill="FFFFFF"/>
        </w:rPr>
        <w:t>7</w:t>
      </w:r>
      <w:r w:rsidRPr="000F58E5">
        <w:rPr>
          <w:bCs/>
          <w:sz w:val="28"/>
          <w:szCs w:val="28"/>
          <w:shd w:val="clear" w:color="auto" w:fill="FFFFFF"/>
        </w:rPr>
        <w:t xml:space="preserve"> и 202</w:t>
      </w:r>
      <w:r w:rsidR="000F58E5" w:rsidRPr="000F58E5">
        <w:rPr>
          <w:bCs/>
          <w:sz w:val="28"/>
          <w:szCs w:val="28"/>
          <w:shd w:val="clear" w:color="auto" w:fill="FFFFFF"/>
        </w:rPr>
        <w:t>8</w:t>
      </w:r>
      <w:r w:rsidRPr="000F58E5">
        <w:rPr>
          <w:bCs/>
          <w:sz w:val="28"/>
          <w:szCs w:val="28"/>
          <w:shd w:val="clear" w:color="auto" w:fill="FFFFFF"/>
        </w:rPr>
        <w:t xml:space="preserve"> годов являются основные показатели социально-экономического развития Брянск</w:t>
      </w:r>
      <w:r w:rsidR="007E48EB" w:rsidRPr="000F58E5">
        <w:rPr>
          <w:bCs/>
          <w:sz w:val="28"/>
          <w:szCs w:val="28"/>
          <w:shd w:val="clear" w:color="auto" w:fill="FFFFFF"/>
        </w:rPr>
        <w:t>ого района</w:t>
      </w:r>
      <w:r w:rsidRPr="000F58E5">
        <w:rPr>
          <w:bCs/>
          <w:sz w:val="28"/>
          <w:szCs w:val="28"/>
          <w:shd w:val="clear" w:color="auto" w:fill="FFFFFF"/>
        </w:rPr>
        <w:t xml:space="preserve"> за предыдущие годы, итоги за отчетный период 202</w:t>
      </w:r>
      <w:r w:rsidR="000F58E5" w:rsidRPr="000F58E5">
        <w:rPr>
          <w:bCs/>
          <w:sz w:val="28"/>
          <w:szCs w:val="28"/>
          <w:shd w:val="clear" w:color="auto" w:fill="FFFFFF"/>
        </w:rPr>
        <w:t>5</w:t>
      </w:r>
      <w:r w:rsidRPr="000F58E5">
        <w:rPr>
          <w:bCs/>
          <w:sz w:val="28"/>
          <w:szCs w:val="28"/>
          <w:shd w:val="clear" w:color="auto" w:fill="FFFFFF"/>
        </w:rPr>
        <w:t xml:space="preserve"> года, основные параметры сценарных условий прогноза социально-экономического развития Российской Федерации на 202</w:t>
      </w:r>
      <w:r w:rsidR="000F58E5" w:rsidRPr="000F58E5">
        <w:rPr>
          <w:bCs/>
          <w:sz w:val="28"/>
          <w:szCs w:val="28"/>
          <w:shd w:val="clear" w:color="auto" w:fill="FFFFFF"/>
        </w:rPr>
        <w:t>6</w:t>
      </w:r>
      <w:r w:rsidRPr="000F58E5"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0F58E5" w:rsidRPr="000F58E5">
        <w:rPr>
          <w:bCs/>
          <w:sz w:val="28"/>
          <w:szCs w:val="28"/>
          <w:shd w:val="clear" w:color="auto" w:fill="FFFFFF"/>
        </w:rPr>
        <w:t>7</w:t>
      </w:r>
      <w:r w:rsidRPr="000F58E5">
        <w:rPr>
          <w:bCs/>
          <w:sz w:val="28"/>
          <w:szCs w:val="28"/>
          <w:shd w:val="clear" w:color="auto" w:fill="FFFFFF"/>
        </w:rPr>
        <w:t xml:space="preserve"> и 202</w:t>
      </w:r>
      <w:r w:rsidR="000F58E5" w:rsidRPr="000F58E5">
        <w:rPr>
          <w:bCs/>
          <w:sz w:val="28"/>
          <w:szCs w:val="28"/>
          <w:shd w:val="clear" w:color="auto" w:fill="FFFFFF"/>
        </w:rPr>
        <w:t>8</w:t>
      </w:r>
      <w:r w:rsidRPr="000F58E5">
        <w:rPr>
          <w:bCs/>
          <w:sz w:val="28"/>
          <w:szCs w:val="28"/>
          <w:shd w:val="clear" w:color="auto" w:fill="FFFFFF"/>
        </w:rPr>
        <w:t xml:space="preserve"> годов.</w:t>
      </w:r>
      <w:proofErr w:type="gramEnd"/>
    </w:p>
    <w:p w:rsidR="001A55BF" w:rsidRDefault="0029728C" w:rsidP="00485008">
      <w:pPr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CC63E5">
        <w:rPr>
          <w:bCs/>
          <w:sz w:val="28"/>
          <w:szCs w:val="28"/>
          <w:shd w:val="clear" w:color="auto" w:fill="FFFFFF"/>
        </w:rPr>
        <w:t>В прогнозе учтены цели и задачи, установленные в указе Президента Российской Федерации от 7 мая 20</w:t>
      </w:r>
      <w:r w:rsidRPr="00CC63E5">
        <w:rPr>
          <w:bCs/>
          <w:color w:val="000000"/>
          <w:sz w:val="28"/>
          <w:szCs w:val="28"/>
          <w:shd w:val="clear" w:color="auto" w:fill="FFFFFF"/>
        </w:rPr>
        <w:t>24</w:t>
      </w:r>
      <w:r w:rsidRPr="00CC63E5">
        <w:rPr>
          <w:bCs/>
          <w:sz w:val="28"/>
          <w:szCs w:val="28"/>
          <w:shd w:val="clear" w:color="auto" w:fill="FFFFFF"/>
        </w:rPr>
        <w:t xml:space="preserve"> года № </w:t>
      </w:r>
      <w:r w:rsidRPr="00CC63E5">
        <w:rPr>
          <w:bCs/>
          <w:color w:val="000000"/>
          <w:sz w:val="28"/>
          <w:szCs w:val="28"/>
          <w:shd w:val="clear" w:color="auto" w:fill="FFFFFF"/>
        </w:rPr>
        <w:t xml:space="preserve">309, </w:t>
      </w:r>
      <w:r w:rsidRPr="00CC63E5">
        <w:rPr>
          <w:bCs/>
          <w:sz w:val="28"/>
          <w:szCs w:val="28"/>
          <w:shd w:val="clear" w:color="auto" w:fill="FFFFFF"/>
        </w:rPr>
        <w:t>приоритеты и целевые индикаторы, определенные в Стратегии социально-экономического развития муниципального образования «Брянский муниципальный район Брянской области»  на период до 2030 года.</w:t>
      </w:r>
    </w:p>
    <w:p w:rsidR="00485008" w:rsidRPr="000F58E5" w:rsidRDefault="00485008" w:rsidP="00485008">
      <w:pPr>
        <w:ind w:firstLine="709"/>
        <w:jc w:val="both"/>
        <w:rPr>
          <w:rFonts w:eastAsiaTheme="minorHAnsi"/>
          <w:bCs/>
          <w:sz w:val="20"/>
          <w:szCs w:val="28"/>
          <w:highlight w:val="yellow"/>
          <w:shd w:val="clear" w:color="auto" w:fill="FFFFFF"/>
          <w:lang w:eastAsia="en-US"/>
        </w:rPr>
      </w:pPr>
    </w:p>
    <w:p w:rsidR="00BC34E0" w:rsidRPr="00C952C2" w:rsidRDefault="00BC34E0" w:rsidP="00BC34E0">
      <w:pPr>
        <w:pStyle w:val="21"/>
        <w:jc w:val="center"/>
        <w:rPr>
          <w:ins w:id="0" w:author="Брисилина" w:date="2025-06-23T14:43:00Z"/>
          <w:sz w:val="28"/>
          <w:szCs w:val="28"/>
          <w:shd w:val="clear" w:color="auto" w:fill="FFFFFF"/>
        </w:rPr>
      </w:pPr>
      <w:r w:rsidRPr="00C952C2">
        <w:rPr>
          <w:sz w:val="28"/>
          <w:szCs w:val="28"/>
          <w:shd w:val="clear" w:color="auto" w:fill="FFFFFF"/>
        </w:rPr>
        <w:t>Общая оценка социально-экономической ситуации</w:t>
      </w:r>
      <w:ins w:id="1" w:author="Брисилина" w:date="2025-06-23T14:43:00Z">
        <w:r w:rsidR="00EC06D1" w:rsidRPr="00C952C2">
          <w:rPr>
            <w:sz w:val="28"/>
            <w:szCs w:val="28"/>
            <w:shd w:val="clear" w:color="auto" w:fill="FFFFFF"/>
          </w:rPr>
          <w:t xml:space="preserve">     </w:t>
        </w:r>
      </w:ins>
    </w:p>
    <w:p w:rsidR="00C952C2" w:rsidRDefault="00C952C2" w:rsidP="00C952C2">
      <w:pPr>
        <w:suppressAutoHyphens w:val="0"/>
        <w:ind w:firstLine="709"/>
        <w:jc w:val="both"/>
        <w:rPr>
          <w:rFonts w:eastAsiaTheme="minorHAnsi"/>
          <w:sz w:val="28"/>
          <w:szCs w:val="28"/>
          <w:highlight w:val="yellow"/>
          <w:shd w:val="clear" w:color="auto" w:fill="FFFFFF"/>
          <w:lang w:eastAsia="en-US"/>
        </w:rPr>
      </w:pPr>
    </w:p>
    <w:p w:rsidR="00D5115E" w:rsidRPr="006B2304" w:rsidRDefault="00D5115E" w:rsidP="00B35C14">
      <w:pPr>
        <w:pStyle w:val="af5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6B2304">
        <w:rPr>
          <w:sz w:val="28"/>
          <w:szCs w:val="28"/>
          <w:shd w:val="clear" w:color="auto" w:fill="FFFFFF"/>
        </w:rPr>
        <w:t xml:space="preserve">По итогам 9 месяцев 2025 года </w:t>
      </w:r>
      <w:r w:rsidR="00B35C14" w:rsidRPr="006B2304">
        <w:rPr>
          <w:sz w:val="28"/>
          <w:szCs w:val="28"/>
          <w:shd w:val="clear" w:color="auto" w:fill="FFFFFF"/>
        </w:rPr>
        <w:t>экономика</w:t>
      </w:r>
      <w:r w:rsidRPr="006B2304">
        <w:rPr>
          <w:sz w:val="28"/>
          <w:szCs w:val="28"/>
          <w:shd w:val="clear" w:color="auto" w:fill="FFFFFF"/>
        </w:rPr>
        <w:t xml:space="preserve"> Брянско</w:t>
      </w:r>
      <w:r w:rsidR="00B35C14" w:rsidRPr="006B2304">
        <w:rPr>
          <w:sz w:val="28"/>
          <w:szCs w:val="28"/>
          <w:shd w:val="clear" w:color="auto" w:fill="FFFFFF"/>
        </w:rPr>
        <w:t>го</w:t>
      </w:r>
      <w:r w:rsidRPr="006B2304">
        <w:rPr>
          <w:sz w:val="28"/>
          <w:szCs w:val="28"/>
          <w:shd w:val="clear" w:color="auto" w:fill="FFFFFF"/>
        </w:rPr>
        <w:t xml:space="preserve"> район</w:t>
      </w:r>
      <w:r w:rsidR="00B35C14" w:rsidRPr="006B2304">
        <w:rPr>
          <w:sz w:val="28"/>
          <w:szCs w:val="28"/>
          <w:shd w:val="clear" w:color="auto" w:fill="FFFFFF"/>
        </w:rPr>
        <w:t>а</w:t>
      </w:r>
      <w:r w:rsidRPr="006B2304">
        <w:rPr>
          <w:sz w:val="28"/>
          <w:szCs w:val="28"/>
          <w:shd w:val="clear" w:color="auto" w:fill="FFFFFF"/>
        </w:rPr>
        <w:t xml:space="preserve"> </w:t>
      </w:r>
      <w:r w:rsidR="00B35C14" w:rsidRPr="006B2304">
        <w:rPr>
          <w:sz w:val="28"/>
          <w:szCs w:val="28"/>
          <w:shd w:val="clear" w:color="auto" w:fill="FFFFFF"/>
        </w:rPr>
        <w:t>показывает умеренный рост</w:t>
      </w:r>
      <w:r w:rsidR="006B2304" w:rsidRPr="006B2304">
        <w:rPr>
          <w:sz w:val="28"/>
          <w:szCs w:val="28"/>
          <w:shd w:val="clear" w:color="auto" w:fill="FFFFFF"/>
        </w:rPr>
        <w:t>,</w:t>
      </w:r>
      <w:r w:rsidR="006B2304" w:rsidRPr="006B2304">
        <w:rPr>
          <w:color w:val="000000"/>
          <w:sz w:val="28"/>
          <w:szCs w:val="28"/>
          <w:shd w:val="clear" w:color="auto" w:fill="FFFFFF"/>
        </w:rPr>
        <w:t xml:space="preserve"> сохранились положительные тенденции ее развития.</w:t>
      </w:r>
    </w:p>
    <w:p w:rsidR="00C952C2" w:rsidRPr="00786E81" w:rsidRDefault="00FF01CE" w:rsidP="00C952C2">
      <w:pPr>
        <w:suppressAutoHyphens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Предприятиями района </w:t>
      </w:r>
      <w:r w:rsidRPr="00786E81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отгружено товаров собственного производства </w:t>
      </w:r>
      <w:r>
        <w:rPr>
          <w:rFonts w:eastAsiaTheme="minorHAnsi"/>
          <w:sz w:val="28"/>
          <w:szCs w:val="28"/>
          <w:shd w:val="clear" w:color="auto" w:fill="FFFFFF"/>
          <w:lang w:eastAsia="en-US"/>
        </w:rPr>
        <w:t>п</w:t>
      </w:r>
      <w:r w:rsidR="006B2304" w:rsidRPr="00786E81">
        <w:rPr>
          <w:rFonts w:eastAsiaTheme="minorHAnsi"/>
          <w:sz w:val="28"/>
          <w:szCs w:val="28"/>
          <w:shd w:val="clear" w:color="auto" w:fill="FFFFFF"/>
          <w:lang w:eastAsia="en-US"/>
        </w:rPr>
        <w:t>о всем видам экономической деятельности</w:t>
      </w:r>
      <w:r w:rsidR="006B2304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за</w:t>
      </w:r>
      <w:r w:rsidR="00C952C2" w:rsidRPr="00786E81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период январь – сентябрь 2025 года на</w:t>
      </w:r>
      <w:r w:rsidR="00786E81" w:rsidRPr="00786E81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1</w:t>
      </w:r>
      <w:r w:rsidR="00C952C2" w:rsidRPr="00786E81">
        <w:rPr>
          <w:rFonts w:eastAsiaTheme="minorHAnsi"/>
          <w:sz w:val="28"/>
          <w:szCs w:val="28"/>
          <w:shd w:val="clear" w:color="auto" w:fill="FFFFFF"/>
          <w:lang w:eastAsia="en-US"/>
        </w:rPr>
        <w:t>7,</w:t>
      </w:r>
      <w:r w:rsidR="00786E81" w:rsidRPr="00786E81">
        <w:rPr>
          <w:rFonts w:eastAsiaTheme="minorHAnsi"/>
          <w:sz w:val="28"/>
          <w:szCs w:val="28"/>
          <w:shd w:val="clear" w:color="auto" w:fill="FFFFFF"/>
          <w:lang w:eastAsia="en-US"/>
        </w:rPr>
        <w:t>3</w:t>
      </w:r>
      <w:r w:rsidR="00C952C2" w:rsidRPr="00786E81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млрд. рублей (</w:t>
      </w:r>
      <w:r w:rsidR="00786E81" w:rsidRPr="00786E81">
        <w:rPr>
          <w:rFonts w:eastAsiaTheme="minorHAnsi"/>
          <w:sz w:val="28"/>
          <w:szCs w:val="28"/>
          <w:shd w:val="clear" w:color="auto" w:fill="FFFFFF"/>
          <w:lang w:eastAsia="en-US"/>
        </w:rPr>
        <w:t>103,2</w:t>
      </w:r>
      <w:r w:rsidR="00C952C2" w:rsidRPr="00786E81">
        <w:rPr>
          <w:rFonts w:eastAsiaTheme="minorHAnsi"/>
          <w:sz w:val="28"/>
          <w:szCs w:val="28"/>
          <w:shd w:val="clear" w:color="auto" w:fill="FFFFFF"/>
          <w:lang w:eastAsia="en-US"/>
        </w:rPr>
        <w:t>% к  аналогичному периоду 2024 года).</w:t>
      </w:r>
    </w:p>
    <w:p w:rsidR="006B2304" w:rsidRDefault="006B2304" w:rsidP="006B2304">
      <w:pPr>
        <w:pStyle w:val="22"/>
        <w:ind w:firstLine="709"/>
        <w:jc w:val="both"/>
        <w:rPr>
          <w:spacing w:val="-1"/>
          <w:szCs w:val="28"/>
        </w:rPr>
      </w:pPr>
      <w:r w:rsidRPr="007955C0">
        <w:rPr>
          <w:shd w:val="clear" w:color="auto" w:fill="FFFFFF"/>
        </w:rPr>
        <w:t>Среднемесячная номинальная начисленная заработная плата  крупных и средних организаций за 8 месяцев 2025 г</w:t>
      </w:r>
      <w:r>
        <w:rPr>
          <w:shd w:val="clear" w:color="auto" w:fill="FFFFFF"/>
        </w:rPr>
        <w:t xml:space="preserve">ода выросла к прошлому году </w:t>
      </w:r>
      <w:proofErr w:type="gramStart"/>
      <w:r>
        <w:rPr>
          <w:shd w:val="clear" w:color="auto" w:fill="FFFFFF"/>
        </w:rPr>
        <w:t>на</w:t>
      </w:r>
      <w:proofErr w:type="gramEnd"/>
      <w:r>
        <w:rPr>
          <w:shd w:val="clear" w:color="auto" w:fill="FFFFFF"/>
        </w:rPr>
        <w:t xml:space="preserve"> </w:t>
      </w:r>
      <w:r w:rsidRPr="007955C0">
        <w:rPr>
          <w:shd w:val="clear" w:color="auto" w:fill="FFFFFF"/>
        </w:rPr>
        <w:t>18% и сложилась в сумме 73 444,9 рублей.</w:t>
      </w:r>
      <w:r w:rsidRPr="007955C0">
        <w:rPr>
          <w:spacing w:val="-1"/>
          <w:szCs w:val="28"/>
        </w:rPr>
        <w:t xml:space="preserve"> </w:t>
      </w:r>
    </w:p>
    <w:p w:rsidR="00B35C14" w:rsidRPr="00915F3E" w:rsidRDefault="003848E6" w:rsidP="00172436">
      <w:pPr>
        <w:suppressAutoHyphens w:val="0"/>
        <w:ind w:firstLine="709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</w:rPr>
        <w:t>В 2,6 раза к аналогичному периоду прошлого года вырос о</w:t>
      </w:r>
      <w:r w:rsidR="00B35C14" w:rsidRPr="00E56576">
        <w:rPr>
          <w:sz w:val="28"/>
          <w:szCs w:val="28"/>
        </w:rPr>
        <w:t>бъем инв</w:t>
      </w:r>
      <w:r w:rsidR="00B35C14" w:rsidRPr="00E56576">
        <w:rPr>
          <w:sz w:val="28"/>
          <w:szCs w:val="28"/>
        </w:rPr>
        <w:t>е</w:t>
      </w:r>
      <w:r w:rsidR="00B35C14" w:rsidRPr="00E56576">
        <w:rPr>
          <w:sz w:val="28"/>
          <w:szCs w:val="28"/>
        </w:rPr>
        <w:t>стиций в основной капитал</w:t>
      </w:r>
      <w:r>
        <w:rPr>
          <w:sz w:val="28"/>
          <w:szCs w:val="28"/>
        </w:rPr>
        <w:t xml:space="preserve"> и </w:t>
      </w:r>
      <w:r w:rsidR="00B35C14" w:rsidRPr="00E56576">
        <w:rPr>
          <w:sz w:val="28"/>
          <w:szCs w:val="28"/>
        </w:rPr>
        <w:t xml:space="preserve"> в  1 </w:t>
      </w:r>
      <w:r w:rsidR="00A92CFE" w:rsidRPr="00E56576">
        <w:rPr>
          <w:sz w:val="28"/>
          <w:szCs w:val="28"/>
        </w:rPr>
        <w:t>полугодии</w:t>
      </w:r>
      <w:r w:rsidR="00B35C14" w:rsidRPr="00E56576">
        <w:rPr>
          <w:sz w:val="28"/>
          <w:szCs w:val="28"/>
        </w:rPr>
        <w:t xml:space="preserve"> 2025 года составил </w:t>
      </w:r>
      <w:r w:rsidR="00E56576" w:rsidRPr="00E56576">
        <w:rPr>
          <w:sz w:val="28"/>
          <w:szCs w:val="28"/>
        </w:rPr>
        <w:t xml:space="preserve">11,2 </w:t>
      </w:r>
      <w:r w:rsidR="00B35C14" w:rsidRPr="00E56576">
        <w:rPr>
          <w:sz w:val="28"/>
          <w:szCs w:val="28"/>
        </w:rPr>
        <w:t>млрд. рублей (</w:t>
      </w:r>
      <w:r w:rsidR="00A92CFE" w:rsidRPr="00E56576">
        <w:rPr>
          <w:sz w:val="28"/>
          <w:szCs w:val="28"/>
        </w:rPr>
        <w:t>1 пол. 2024 года -</w:t>
      </w:r>
      <w:r>
        <w:rPr>
          <w:sz w:val="28"/>
          <w:szCs w:val="28"/>
        </w:rPr>
        <w:t xml:space="preserve"> </w:t>
      </w:r>
      <w:r w:rsidR="00A92CFE" w:rsidRPr="00E56576">
        <w:rPr>
          <w:sz w:val="28"/>
          <w:szCs w:val="28"/>
        </w:rPr>
        <w:t>4,3</w:t>
      </w:r>
      <w:r w:rsidR="00FF01CE">
        <w:rPr>
          <w:sz w:val="28"/>
          <w:szCs w:val="28"/>
        </w:rPr>
        <w:t xml:space="preserve"> </w:t>
      </w:r>
      <w:r w:rsidR="00A92CFE" w:rsidRPr="00E56576">
        <w:rPr>
          <w:sz w:val="28"/>
          <w:szCs w:val="28"/>
        </w:rPr>
        <w:t>млрд. рублей</w:t>
      </w:r>
      <w:r w:rsidR="00E56576" w:rsidRPr="00E56576">
        <w:rPr>
          <w:sz w:val="28"/>
          <w:szCs w:val="28"/>
        </w:rPr>
        <w:t>)</w:t>
      </w:r>
      <w:r w:rsidR="00FF01CE">
        <w:rPr>
          <w:sz w:val="28"/>
          <w:szCs w:val="28"/>
        </w:rPr>
        <w:t xml:space="preserve">. </w:t>
      </w:r>
    </w:p>
    <w:p w:rsidR="006B2304" w:rsidRPr="00D751AF" w:rsidRDefault="006B2304" w:rsidP="006B2304">
      <w:pPr>
        <w:suppressAutoHyphens w:val="0"/>
        <w:ind w:firstLine="709"/>
        <w:jc w:val="both"/>
        <w:rPr>
          <w:rFonts w:eastAsiaTheme="minorHAnsi"/>
          <w:sz w:val="22"/>
          <w:szCs w:val="22"/>
          <w:shd w:val="clear" w:color="auto" w:fill="FFFFFF"/>
          <w:lang w:eastAsia="en-US"/>
        </w:rPr>
      </w:pPr>
      <w:r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В агропромышленном комплексе </w:t>
      </w:r>
      <w:proofErr w:type="spellStart"/>
      <w:r>
        <w:rPr>
          <w:rFonts w:eastAsiaTheme="minorHAnsi"/>
          <w:sz w:val="28"/>
          <w:szCs w:val="28"/>
          <w:shd w:val="clear" w:color="auto" w:fill="FFFFFF"/>
          <w:lang w:eastAsia="en-US"/>
        </w:rPr>
        <w:t>с</w:t>
      </w:r>
      <w:r w:rsidRPr="00D751AF">
        <w:rPr>
          <w:rFonts w:eastAsiaTheme="minorHAnsi"/>
          <w:sz w:val="28"/>
          <w:szCs w:val="28"/>
          <w:shd w:val="clear" w:color="auto" w:fill="FFFFFF"/>
          <w:lang w:eastAsia="en-US"/>
        </w:rPr>
        <w:t>ельхозтоваропроизводителями</w:t>
      </w:r>
      <w:proofErr w:type="spellEnd"/>
      <w:r w:rsidRPr="00D751AF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всех форм собственности произведено</w:t>
      </w:r>
      <w:r w:rsidRPr="002D33E1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зерна 48,6 тыс. тонн</w:t>
      </w:r>
      <w:r w:rsidRPr="00D751AF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 </w:t>
      </w:r>
      <w:r w:rsidR="00FF01CE">
        <w:rPr>
          <w:rFonts w:eastAsiaTheme="minorHAnsi"/>
          <w:sz w:val="28"/>
          <w:szCs w:val="28"/>
          <w:shd w:val="clear" w:color="auto" w:fill="FFFFFF"/>
          <w:lang w:eastAsia="en-US"/>
        </w:rPr>
        <w:t>или</w:t>
      </w:r>
      <w:r w:rsidRPr="00D751AF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Pr="002D33E1">
        <w:rPr>
          <w:rFonts w:eastAsiaTheme="minorHAnsi"/>
          <w:sz w:val="28"/>
          <w:szCs w:val="28"/>
          <w:shd w:val="clear" w:color="auto" w:fill="FFFFFF"/>
          <w:lang w:eastAsia="en-US"/>
        </w:rPr>
        <w:t>173,8</w:t>
      </w:r>
      <w:r w:rsidRPr="00D751AF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% к </w:t>
      </w:r>
      <w:r w:rsidRPr="002D33E1">
        <w:rPr>
          <w:rFonts w:eastAsiaTheme="minorHAnsi"/>
          <w:sz w:val="28"/>
          <w:szCs w:val="28"/>
          <w:shd w:val="clear" w:color="auto" w:fill="FFFFFF"/>
          <w:lang w:eastAsia="en-US"/>
        </w:rPr>
        <w:t>9 мес</w:t>
      </w:r>
      <w:r w:rsidRPr="002D33E1">
        <w:rPr>
          <w:rFonts w:eastAsiaTheme="minorHAnsi"/>
          <w:sz w:val="28"/>
          <w:szCs w:val="28"/>
          <w:shd w:val="clear" w:color="auto" w:fill="FFFFFF"/>
          <w:lang w:eastAsia="en-US"/>
        </w:rPr>
        <w:t>я</w:t>
      </w:r>
      <w:r w:rsidRPr="002D33E1">
        <w:rPr>
          <w:rFonts w:eastAsiaTheme="minorHAnsi"/>
          <w:sz w:val="28"/>
          <w:szCs w:val="28"/>
          <w:shd w:val="clear" w:color="auto" w:fill="FFFFFF"/>
          <w:lang w:eastAsia="en-US"/>
        </w:rPr>
        <w:t>цам</w:t>
      </w:r>
      <w:r w:rsidRPr="00D751AF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202</w:t>
      </w:r>
      <w:r w:rsidRPr="002D33E1">
        <w:rPr>
          <w:rFonts w:eastAsiaTheme="minorHAnsi"/>
          <w:sz w:val="28"/>
          <w:szCs w:val="28"/>
          <w:shd w:val="clear" w:color="auto" w:fill="FFFFFF"/>
          <w:lang w:eastAsia="en-US"/>
        </w:rPr>
        <w:t>4</w:t>
      </w:r>
      <w:r w:rsidRPr="00D751AF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года</w:t>
      </w:r>
      <w:r w:rsidRPr="002D33E1">
        <w:rPr>
          <w:rFonts w:eastAsiaTheme="minorHAnsi"/>
          <w:sz w:val="28"/>
          <w:szCs w:val="28"/>
          <w:shd w:val="clear" w:color="auto" w:fill="FFFFFF"/>
          <w:lang w:eastAsia="en-US"/>
        </w:rPr>
        <w:t>, картофеля - 45,4 тыс. тонн (175,4%)</w:t>
      </w:r>
      <w:r>
        <w:rPr>
          <w:rFonts w:eastAsiaTheme="minorHAnsi"/>
          <w:sz w:val="28"/>
          <w:szCs w:val="28"/>
          <w:shd w:val="clear" w:color="auto" w:fill="FFFFFF"/>
          <w:lang w:eastAsia="en-US"/>
        </w:rPr>
        <w:t>.</w:t>
      </w:r>
    </w:p>
    <w:p w:rsidR="00B35C14" w:rsidRPr="00DD2DF6" w:rsidRDefault="00B35C14" w:rsidP="00172436">
      <w:pPr>
        <w:ind w:firstLine="709"/>
        <w:jc w:val="both"/>
        <w:rPr>
          <w:b/>
          <w:sz w:val="28"/>
          <w:szCs w:val="28"/>
        </w:rPr>
      </w:pPr>
      <w:r w:rsidRPr="00DD2DF6">
        <w:rPr>
          <w:sz w:val="28"/>
          <w:szCs w:val="28"/>
          <w:shd w:val="clear" w:color="auto" w:fill="FFFFFF"/>
        </w:rPr>
        <w:t>Темп роста доходов бюджета района за 9 месяцев 202</w:t>
      </w:r>
      <w:r w:rsidR="00D751AF" w:rsidRPr="00DD2DF6">
        <w:rPr>
          <w:sz w:val="28"/>
          <w:szCs w:val="28"/>
          <w:shd w:val="clear" w:color="auto" w:fill="FFFFFF"/>
        </w:rPr>
        <w:t>5</w:t>
      </w:r>
      <w:r w:rsidRPr="00DD2DF6">
        <w:rPr>
          <w:sz w:val="28"/>
          <w:szCs w:val="28"/>
          <w:shd w:val="clear" w:color="auto" w:fill="FFFFFF"/>
        </w:rPr>
        <w:t xml:space="preserve"> года составил </w:t>
      </w:r>
      <w:r w:rsidR="00DD2DF6" w:rsidRPr="00DD2DF6">
        <w:rPr>
          <w:sz w:val="28"/>
          <w:szCs w:val="28"/>
          <w:shd w:val="clear" w:color="auto" w:fill="FFFFFF"/>
        </w:rPr>
        <w:t>113,7</w:t>
      </w:r>
      <w:r w:rsidRPr="00DD2DF6">
        <w:rPr>
          <w:sz w:val="28"/>
          <w:szCs w:val="28"/>
          <w:shd w:val="clear" w:color="auto" w:fill="FFFFFF"/>
        </w:rPr>
        <w:t xml:space="preserve">%. Увеличились на </w:t>
      </w:r>
      <w:r w:rsidR="00DD2DF6" w:rsidRPr="00DD2DF6">
        <w:rPr>
          <w:sz w:val="28"/>
          <w:szCs w:val="28"/>
          <w:shd w:val="clear" w:color="auto" w:fill="FFFFFF"/>
        </w:rPr>
        <w:t>21,9</w:t>
      </w:r>
      <w:r w:rsidRPr="00DD2DF6">
        <w:rPr>
          <w:sz w:val="28"/>
          <w:szCs w:val="28"/>
          <w:shd w:val="clear" w:color="auto" w:fill="FFFFFF"/>
        </w:rPr>
        <w:t xml:space="preserve">% поступления из бюджетов других уровней, </w:t>
      </w:r>
      <w:r w:rsidR="00DD2DF6" w:rsidRPr="00DD2DF6">
        <w:rPr>
          <w:sz w:val="28"/>
          <w:szCs w:val="28"/>
          <w:shd w:val="clear" w:color="auto" w:fill="FFFFFF"/>
        </w:rPr>
        <w:t>н</w:t>
      </w:r>
      <w:r w:rsidRPr="00DD2DF6">
        <w:rPr>
          <w:sz w:val="28"/>
          <w:szCs w:val="28"/>
          <w:shd w:val="clear" w:color="auto" w:fill="FFFFFF"/>
        </w:rPr>
        <w:t>алоговые и неналоговые доходы</w:t>
      </w:r>
      <w:r w:rsidR="00DD2DF6" w:rsidRPr="00DD2DF6">
        <w:rPr>
          <w:sz w:val="28"/>
          <w:szCs w:val="28"/>
          <w:shd w:val="clear" w:color="auto" w:fill="FFFFFF"/>
        </w:rPr>
        <w:t xml:space="preserve"> составили 96,6% к уровню прошлого года</w:t>
      </w:r>
      <w:r w:rsidRPr="00DD2DF6">
        <w:rPr>
          <w:sz w:val="28"/>
          <w:szCs w:val="28"/>
          <w:shd w:val="clear" w:color="auto" w:fill="FFFFFF"/>
        </w:rPr>
        <w:t>.</w:t>
      </w:r>
    </w:p>
    <w:p w:rsidR="006B2304" w:rsidRPr="007955C0" w:rsidRDefault="006B2304" w:rsidP="006B2304">
      <w:pPr>
        <w:pStyle w:val="22"/>
        <w:ind w:firstLine="709"/>
        <w:jc w:val="both"/>
        <w:rPr>
          <w:b/>
          <w:szCs w:val="28"/>
        </w:rPr>
      </w:pPr>
      <w:r w:rsidRPr="007955C0">
        <w:rPr>
          <w:spacing w:val="-1"/>
          <w:szCs w:val="28"/>
        </w:rPr>
        <w:t>Уровень регистрируемой безработицы  остался на уровне 0,1</w:t>
      </w:r>
      <w:r>
        <w:rPr>
          <w:spacing w:val="-1"/>
          <w:szCs w:val="28"/>
        </w:rPr>
        <w:t>%</w:t>
      </w:r>
      <w:r w:rsidRPr="007955C0">
        <w:rPr>
          <w:color w:val="000000"/>
          <w:spacing w:val="-1"/>
          <w:szCs w:val="28"/>
        </w:rPr>
        <w:t>.</w:t>
      </w:r>
    </w:p>
    <w:p w:rsidR="00D751AF" w:rsidRPr="00D751AF" w:rsidRDefault="00D751AF" w:rsidP="00D751AF">
      <w:pPr>
        <w:suppressAutoHyphens w:val="0"/>
        <w:ind w:firstLine="709"/>
        <w:jc w:val="both"/>
        <w:rPr>
          <w:rFonts w:eastAsiaTheme="minorHAnsi"/>
          <w:sz w:val="22"/>
          <w:szCs w:val="22"/>
          <w:shd w:val="clear" w:color="auto" w:fill="FFFFFF"/>
          <w:lang w:eastAsia="en-US"/>
        </w:rPr>
      </w:pPr>
      <w:r w:rsidRPr="00D751AF">
        <w:rPr>
          <w:rFonts w:eastAsiaTheme="minorHAnsi"/>
          <w:sz w:val="28"/>
          <w:szCs w:val="28"/>
          <w:shd w:val="clear" w:color="auto" w:fill="FFFFFF"/>
          <w:lang w:eastAsia="en-US"/>
        </w:rPr>
        <w:t>В январе-августе 202</w:t>
      </w:r>
      <w:r w:rsidR="00592F29" w:rsidRPr="00592F29">
        <w:rPr>
          <w:rFonts w:eastAsiaTheme="minorHAnsi"/>
          <w:sz w:val="28"/>
          <w:szCs w:val="28"/>
          <w:shd w:val="clear" w:color="auto" w:fill="FFFFFF"/>
          <w:lang w:eastAsia="en-US"/>
        </w:rPr>
        <w:t>5</w:t>
      </w:r>
      <w:r w:rsidRPr="00D751AF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года крупными и средними предприятиями и о</w:t>
      </w:r>
      <w:r w:rsidRPr="00D751AF">
        <w:rPr>
          <w:rFonts w:eastAsiaTheme="minorHAnsi"/>
          <w:sz w:val="28"/>
          <w:szCs w:val="28"/>
          <w:shd w:val="clear" w:color="auto" w:fill="FFFFFF"/>
          <w:lang w:eastAsia="en-US"/>
        </w:rPr>
        <w:t>р</w:t>
      </w:r>
      <w:r w:rsidRPr="00D751AF">
        <w:rPr>
          <w:rFonts w:eastAsiaTheme="minorHAnsi"/>
          <w:sz w:val="28"/>
          <w:szCs w:val="28"/>
          <w:shd w:val="clear" w:color="auto" w:fill="FFFFFF"/>
          <w:lang w:eastAsia="en-US"/>
        </w:rPr>
        <w:t>ганизациями района по всем видам экономической деятельности (кроме субъектов малого предпринимательства, кредитных организаций,  госуда</w:t>
      </w:r>
      <w:r w:rsidRPr="00D751AF">
        <w:rPr>
          <w:rFonts w:eastAsiaTheme="minorHAnsi"/>
          <w:sz w:val="28"/>
          <w:szCs w:val="28"/>
          <w:shd w:val="clear" w:color="auto" w:fill="FFFFFF"/>
          <w:lang w:eastAsia="en-US"/>
        </w:rPr>
        <w:t>р</w:t>
      </w:r>
      <w:r w:rsidRPr="00D751AF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ственных (муниципальных) учреждений, </w:t>
      </w:r>
      <w:proofErr w:type="spellStart"/>
      <w:r w:rsidRPr="00D751AF">
        <w:rPr>
          <w:rFonts w:eastAsiaTheme="minorHAnsi"/>
          <w:sz w:val="28"/>
          <w:szCs w:val="28"/>
          <w:shd w:val="clear" w:color="auto" w:fill="FFFFFF"/>
          <w:lang w:eastAsia="en-US"/>
        </w:rPr>
        <w:t>некредитных</w:t>
      </w:r>
      <w:proofErr w:type="spellEnd"/>
      <w:r w:rsidRPr="00D751AF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финансовых орган</w:t>
      </w:r>
      <w:r w:rsidRPr="00D751AF">
        <w:rPr>
          <w:rFonts w:eastAsiaTheme="minorHAnsi"/>
          <w:sz w:val="28"/>
          <w:szCs w:val="28"/>
          <w:shd w:val="clear" w:color="auto" w:fill="FFFFFF"/>
          <w:lang w:eastAsia="en-US"/>
        </w:rPr>
        <w:t>и</w:t>
      </w:r>
      <w:r w:rsidRPr="00D751AF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заций) получен положительный сальдированный финансовый результат в </w:t>
      </w:r>
      <w:r w:rsidRPr="00D751AF">
        <w:rPr>
          <w:rFonts w:eastAsiaTheme="minorHAnsi"/>
          <w:sz w:val="28"/>
          <w:szCs w:val="28"/>
          <w:shd w:val="clear" w:color="auto" w:fill="FFFFFF"/>
          <w:lang w:eastAsia="en-US"/>
        </w:rPr>
        <w:lastRenderedPageBreak/>
        <w:t xml:space="preserve">сумме </w:t>
      </w:r>
      <w:r w:rsidR="00592F29" w:rsidRPr="00592F29">
        <w:rPr>
          <w:rFonts w:eastAsiaTheme="minorHAnsi"/>
          <w:sz w:val="28"/>
          <w:szCs w:val="28"/>
          <w:shd w:val="clear" w:color="auto" w:fill="FFFFFF"/>
          <w:lang w:eastAsia="en-US"/>
        </w:rPr>
        <w:t>2 396,3</w:t>
      </w:r>
      <w:r w:rsidRPr="00D751AF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млн. рублей прибыли, что </w:t>
      </w:r>
      <w:r w:rsidR="00592F29" w:rsidRPr="00592F29">
        <w:rPr>
          <w:rFonts w:eastAsiaTheme="minorHAnsi"/>
          <w:sz w:val="28"/>
          <w:szCs w:val="28"/>
          <w:shd w:val="clear" w:color="auto" w:fill="FFFFFF"/>
          <w:lang w:eastAsia="en-US"/>
        </w:rPr>
        <w:t>75,9% к</w:t>
      </w:r>
      <w:r w:rsidRPr="00D751AF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соответствующе</w:t>
      </w:r>
      <w:r w:rsidR="00592F29" w:rsidRPr="00592F29">
        <w:rPr>
          <w:rFonts w:eastAsiaTheme="minorHAnsi"/>
          <w:sz w:val="28"/>
          <w:szCs w:val="28"/>
          <w:shd w:val="clear" w:color="auto" w:fill="FFFFFF"/>
          <w:lang w:eastAsia="en-US"/>
        </w:rPr>
        <w:t>му</w:t>
      </w:r>
      <w:r w:rsidRPr="00D751AF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период</w:t>
      </w:r>
      <w:r w:rsidR="00592F29" w:rsidRPr="00592F29">
        <w:rPr>
          <w:rFonts w:eastAsiaTheme="minorHAnsi"/>
          <w:sz w:val="28"/>
          <w:szCs w:val="28"/>
          <w:shd w:val="clear" w:color="auto" w:fill="FFFFFF"/>
          <w:lang w:eastAsia="en-US"/>
        </w:rPr>
        <w:t>у</w:t>
      </w:r>
      <w:r w:rsidRPr="00D751AF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прошлого года. </w:t>
      </w:r>
    </w:p>
    <w:p w:rsidR="00B35C14" w:rsidRPr="007955C0" w:rsidRDefault="00B35C14" w:rsidP="00172436">
      <w:pPr>
        <w:pStyle w:val="22"/>
        <w:ind w:firstLine="709"/>
        <w:jc w:val="both"/>
        <w:rPr>
          <w:shd w:val="clear" w:color="auto" w:fill="FFFFFF"/>
        </w:rPr>
      </w:pPr>
      <w:r w:rsidRPr="007955C0">
        <w:rPr>
          <w:szCs w:val="28"/>
        </w:rPr>
        <w:t>Оборот розничной торговли</w:t>
      </w:r>
      <w:r w:rsidR="007955C0" w:rsidRPr="007955C0">
        <w:rPr>
          <w:szCs w:val="28"/>
        </w:rPr>
        <w:t xml:space="preserve"> в фактических ценах</w:t>
      </w:r>
      <w:r w:rsidRPr="007955C0">
        <w:rPr>
          <w:szCs w:val="28"/>
        </w:rPr>
        <w:t xml:space="preserve"> увеличился на </w:t>
      </w:r>
      <w:r w:rsidR="007955C0" w:rsidRPr="007955C0">
        <w:rPr>
          <w:szCs w:val="28"/>
        </w:rPr>
        <w:t>9</w:t>
      </w:r>
      <w:r w:rsidRPr="007955C0">
        <w:rPr>
          <w:szCs w:val="28"/>
        </w:rPr>
        <w:t>% к соответствующему периоду 202</w:t>
      </w:r>
      <w:r w:rsidR="000F6931">
        <w:rPr>
          <w:szCs w:val="28"/>
        </w:rPr>
        <w:t>5</w:t>
      </w:r>
      <w:r w:rsidRPr="007955C0">
        <w:rPr>
          <w:szCs w:val="28"/>
        </w:rPr>
        <w:t xml:space="preserve"> года и составил </w:t>
      </w:r>
      <w:r w:rsidR="007955C0" w:rsidRPr="007955C0">
        <w:rPr>
          <w:szCs w:val="28"/>
        </w:rPr>
        <w:t>7,4</w:t>
      </w:r>
      <w:r w:rsidRPr="007955C0">
        <w:rPr>
          <w:szCs w:val="28"/>
        </w:rPr>
        <w:t xml:space="preserve"> млрд. рублей</w:t>
      </w:r>
      <w:r w:rsidR="007955C0" w:rsidRPr="007955C0">
        <w:rPr>
          <w:szCs w:val="28"/>
        </w:rPr>
        <w:t>.</w:t>
      </w:r>
      <w:r w:rsidRPr="007955C0">
        <w:rPr>
          <w:szCs w:val="28"/>
        </w:rPr>
        <w:t xml:space="preserve"> </w:t>
      </w:r>
      <w:r w:rsidR="007955C0" w:rsidRPr="007955C0">
        <w:rPr>
          <w:szCs w:val="28"/>
        </w:rPr>
        <w:t>О</w:t>
      </w:r>
      <w:r w:rsidRPr="007955C0">
        <w:rPr>
          <w:shd w:val="clear" w:color="auto" w:fill="FFFFFF"/>
        </w:rPr>
        <w:t xml:space="preserve">тмечается положительная динамика по объему платных услуг населению, </w:t>
      </w:r>
      <w:r w:rsidR="00CB29E7" w:rsidRPr="007955C0">
        <w:rPr>
          <w:shd w:val="clear" w:color="auto" w:fill="FFFFFF"/>
        </w:rPr>
        <w:t>Т</w:t>
      </w:r>
      <w:r w:rsidR="00CB29E7" w:rsidRPr="007955C0">
        <w:rPr>
          <w:szCs w:val="28"/>
        </w:rPr>
        <w:t xml:space="preserve">емп роста платных услуг населения вырос на </w:t>
      </w:r>
      <w:r w:rsidR="007955C0" w:rsidRPr="007955C0">
        <w:rPr>
          <w:szCs w:val="28"/>
        </w:rPr>
        <w:t>16,7</w:t>
      </w:r>
      <w:r w:rsidR="00CB29E7" w:rsidRPr="007955C0">
        <w:rPr>
          <w:szCs w:val="28"/>
        </w:rPr>
        <w:t>%</w:t>
      </w:r>
      <w:r w:rsidR="00D751AF">
        <w:rPr>
          <w:szCs w:val="28"/>
        </w:rPr>
        <w:t xml:space="preserve"> </w:t>
      </w:r>
      <w:r w:rsidR="007955C0" w:rsidRPr="007955C0">
        <w:rPr>
          <w:szCs w:val="28"/>
        </w:rPr>
        <w:t>и составил 323,7 млн. рублей</w:t>
      </w:r>
      <w:r w:rsidR="00CB29E7" w:rsidRPr="007955C0">
        <w:rPr>
          <w:szCs w:val="28"/>
        </w:rPr>
        <w:t>.</w:t>
      </w:r>
    </w:p>
    <w:p w:rsidR="00BE764A" w:rsidRPr="000F58E5" w:rsidRDefault="00BE764A" w:rsidP="001A55BF">
      <w:pPr>
        <w:suppressAutoHyphens w:val="0"/>
        <w:ind w:firstLine="708"/>
        <w:jc w:val="center"/>
        <w:rPr>
          <w:rFonts w:eastAsiaTheme="minorHAnsi"/>
          <w:b/>
          <w:sz w:val="28"/>
          <w:szCs w:val="28"/>
          <w:highlight w:val="yellow"/>
          <w:lang w:eastAsia="en-US"/>
        </w:rPr>
      </w:pPr>
    </w:p>
    <w:p w:rsidR="001A55BF" w:rsidRPr="000F58E5" w:rsidRDefault="001A55BF" w:rsidP="001A55BF">
      <w:pPr>
        <w:suppressAutoHyphens w:val="0"/>
        <w:ind w:firstLine="708"/>
        <w:jc w:val="center"/>
        <w:rPr>
          <w:rFonts w:eastAsiaTheme="minorHAnsi"/>
          <w:b/>
          <w:sz w:val="28"/>
          <w:szCs w:val="28"/>
          <w:lang w:eastAsia="en-US"/>
        </w:rPr>
      </w:pPr>
      <w:r w:rsidRPr="000F58E5">
        <w:rPr>
          <w:rFonts w:eastAsiaTheme="minorHAnsi"/>
          <w:b/>
          <w:sz w:val="28"/>
          <w:szCs w:val="28"/>
          <w:lang w:eastAsia="en-US"/>
        </w:rPr>
        <w:t>Оценка факторов и ограничений экономического роста</w:t>
      </w:r>
    </w:p>
    <w:p w:rsidR="00C944A0" w:rsidRPr="000F58E5" w:rsidRDefault="001A55BF" w:rsidP="00C944A0">
      <w:pPr>
        <w:suppressAutoHyphens w:val="0"/>
        <w:ind w:firstLine="708"/>
        <w:jc w:val="center"/>
        <w:rPr>
          <w:rFonts w:eastAsiaTheme="minorHAnsi"/>
          <w:b/>
          <w:sz w:val="28"/>
          <w:szCs w:val="28"/>
          <w:lang w:eastAsia="en-US"/>
        </w:rPr>
      </w:pPr>
      <w:r w:rsidRPr="000F58E5">
        <w:rPr>
          <w:rFonts w:eastAsiaTheme="minorHAnsi"/>
          <w:b/>
          <w:sz w:val="28"/>
          <w:szCs w:val="28"/>
          <w:lang w:eastAsia="en-US"/>
        </w:rPr>
        <w:t>Брянск</w:t>
      </w:r>
      <w:r w:rsidR="00110EAA" w:rsidRPr="000F58E5">
        <w:rPr>
          <w:rFonts w:eastAsiaTheme="minorHAnsi"/>
          <w:b/>
          <w:sz w:val="28"/>
          <w:szCs w:val="28"/>
          <w:lang w:eastAsia="en-US"/>
        </w:rPr>
        <w:t>ого муниципального района в 202</w:t>
      </w:r>
      <w:r w:rsidR="000F58E5" w:rsidRPr="000F58E5">
        <w:rPr>
          <w:rFonts w:eastAsiaTheme="minorHAnsi"/>
          <w:b/>
          <w:sz w:val="28"/>
          <w:szCs w:val="28"/>
          <w:lang w:eastAsia="en-US"/>
        </w:rPr>
        <w:t>5</w:t>
      </w:r>
      <w:r w:rsidRPr="000F58E5">
        <w:rPr>
          <w:rFonts w:eastAsiaTheme="minorHAnsi"/>
          <w:b/>
          <w:sz w:val="28"/>
          <w:szCs w:val="28"/>
          <w:lang w:eastAsia="en-US"/>
        </w:rPr>
        <w:t xml:space="preserve"> году и на плановый</w:t>
      </w:r>
      <w:r w:rsidR="0031319F" w:rsidRPr="000F58E5">
        <w:rPr>
          <w:rFonts w:eastAsiaTheme="minorHAnsi"/>
          <w:b/>
          <w:sz w:val="28"/>
          <w:szCs w:val="28"/>
          <w:lang w:eastAsia="en-US"/>
        </w:rPr>
        <w:t xml:space="preserve">     </w:t>
      </w:r>
      <w:r w:rsidRPr="000F58E5">
        <w:rPr>
          <w:rFonts w:eastAsiaTheme="minorHAnsi"/>
          <w:b/>
          <w:sz w:val="28"/>
          <w:szCs w:val="28"/>
          <w:lang w:eastAsia="en-US"/>
        </w:rPr>
        <w:t>период 202</w:t>
      </w:r>
      <w:r w:rsidR="000F58E5" w:rsidRPr="000F58E5">
        <w:rPr>
          <w:rFonts w:eastAsiaTheme="minorHAnsi"/>
          <w:b/>
          <w:sz w:val="28"/>
          <w:szCs w:val="28"/>
          <w:lang w:eastAsia="en-US"/>
        </w:rPr>
        <w:t>6</w:t>
      </w:r>
      <w:r w:rsidR="00110EAA" w:rsidRPr="000F58E5">
        <w:rPr>
          <w:rFonts w:eastAsiaTheme="minorHAnsi"/>
          <w:b/>
          <w:sz w:val="28"/>
          <w:szCs w:val="28"/>
          <w:lang w:eastAsia="en-US"/>
        </w:rPr>
        <w:t>-202</w:t>
      </w:r>
      <w:r w:rsidR="000F58E5" w:rsidRPr="000F58E5">
        <w:rPr>
          <w:rFonts w:eastAsiaTheme="minorHAnsi"/>
          <w:b/>
          <w:sz w:val="28"/>
          <w:szCs w:val="28"/>
          <w:lang w:eastAsia="en-US"/>
        </w:rPr>
        <w:t>8</w:t>
      </w:r>
      <w:r w:rsidRPr="000F58E5">
        <w:rPr>
          <w:rFonts w:eastAsiaTheme="minorHAnsi"/>
          <w:b/>
          <w:sz w:val="28"/>
          <w:szCs w:val="28"/>
          <w:lang w:eastAsia="en-US"/>
        </w:rPr>
        <w:t xml:space="preserve"> годов</w:t>
      </w:r>
    </w:p>
    <w:p w:rsidR="00D230D1" w:rsidRPr="000F58E5" w:rsidRDefault="00D230D1" w:rsidP="00E46AA7">
      <w:pPr>
        <w:suppressAutoHyphens w:val="0"/>
        <w:ind w:left="57" w:firstLine="709"/>
        <w:jc w:val="both"/>
        <w:rPr>
          <w:rFonts w:eastAsiaTheme="minorHAnsi"/>
          <w:b/>
          <w:sz w:val="28"/>
          <w:szCs w:val="28"/>
          <w:highlight w:val="yellow"/>
          <w:lang w:eastAsia="en-US"/>
        </w:rPr>
      </w:pPr>
    </w:p>
    <w:p w:rsidR="00CB6352" w:rsidRPr="00E46AA7" w:rsidRDefault="00E46AA7" w:rsidP="00E46AA7">
      <w:pPr>
        <w:suppressAutoHyphens w:val="0"/>
        <w:ind w:left="57" w:firstLine="709"/>
        <w:jc w:val="both"/>
        <w:rPr>
          <w:sz w:val="28"/>
          <w:szCs w:val="28"/>
        </w:rPr>
      </w:pPr>
      <w:r w:rsidRPr="00E46AA7">
        <w:rPr>
          <w:sz w:val="28"/>
          <w:szCs w:val="28"/>
        </w:rPr>
        <w:t xml:space="preserve">На экономику Брянского муниципального района </w:t>
      </w:r>
      <w:r w:rsidRPr="00D54C31">
        <w:rPr>
          <w:bCs/>
          <w:color w:val="333333"/>
          <w:sz w:val="28"/>
          <w:szCs w:val="28"/>
        </w:rPr>
        <w:t>в 2025 году и в пл</w:t>
      </w:r>
      <w:r w:rsidRPr="00D54C31">
        <w:rPr>
          <w:bCs/>
          <w:color w:val="333333"/>
          <w:sz w:val="28"/>
          <w:szCs w:val="28"/>
        </w:rPr>
        <w:t>а</w:t>
      </w:r>
      <w:r w:rsidRPr="00D54C31">
        <w:rPr>
          <w:bCs/>
          <w:color w:val="333333"/>
          <w:sz w:val="28"/>
          <w:szCs w:val="28"/>
        </w:rPr>
        <w:t>новом периоде 2026–2028 годов</w:t>
      </w:r>
      <w:r w:rsidRPr="00E46AA7">
        <w:rPr>
          <w:rFonts w:eastAsiaTheme="minorHAnsi"/>
          <w:sz w:val="28"/>
          <w:szCs w:val="28"/>
          <w:lang w:eastAsia="en-US"/>
        </w:rPr>
        <w:t xml:space="preserve"> </w:t>
      </w:r>
      <w:r w:rsidR="00CB6352" w:rsidRPr="00E46AA7">
        <w:rPr>
          <w:sz w:val="28"/>
          <w:szCs w:val="28"/>
        </w:rPr>
        <w:t>ока</w:t>
      </w:r>
      <w:r w:rsidRPr="00E46AA7">
        <w:rPr>
          <w:sz w:val="28"/>
          <w:szCs w:val="28"/>
        </w:rPr>
        <w:t>жут</w:t>
      </w:r>
      <w:r w:rsidR="00CB6352" w:rsidRPr="00E46AA7">
        <w:rPr>
          <w:sz w:val="28"/>
          <w:szCs w:val="28"/>
        </w:rPr>
        <w:t xml:space="preserve"> влияние</w:t>
      </w:r>
      <w:r w:rsidR="00CB6352" w:rsidRPr="00D54C31">
        <w:rPr>
          <w:bCs/>
          <w:color w:val="333333"/>
          <w:sz w:val="28"/>
          <w:szCs w:val="28"/>
        </w:rPr>
        <w:t>:</w:t>
      </w:r>
    </w:p>
    <w:p w:rsidR="00D54C31" w:rsidRPr="00E46AA7" w:rsidRDefault="00E46AA7" w:rsidP="00E46AA7">
      <w:pPr>
        <w:pStyle w:val="af6"/>
        <w:numPr>
          <w:ilvl w:val="0"/>
          <w:numId w:val="8"/>
        </w:numPr>
        <w:shd w:val="clear" w:color="auto" w:fill="FFFFFF"/>
        <w:suppressAutoHyphens w:val="0"/>
        <w:spacing w:after="0"/>
        <w:ind w:left="57" w:firstLine="709"/>
        <w:jc w:val="both"/>
        <w:rPr>
          <w:color w:val="333333"/>
          <w:szCs w:val="28"/>
        </w:rPr>
      </w:pPr>
      <w:r w:rsidRPr="00E46AA7">
        <w:rPr>
          <w:bCs/>
          <w:color w:val="333333"/>
          <w:szCs w:val="28"/>
        </w:rPr>
        <w:t>ф</w:t>
      </w:r>
      <w:r w:rsidR="00CB6352" w:rsidRPr="00E46AA7">
        <w:rPr>
          <w:bCs/>
          <w:color w:val="333333"/>
          <w:szCs w:val="28"/>
        </w:rPr>
        <w:t>акторы:</w:t>
      </w:r>
    </w:p>
    <w:p w:rsidR="00D54C31" w:rsidRPr="00D54C31" w:rsidRDefault="00314D51" w:rsidP="00E46AA7">
      <w:pPr>
        <w:shd w:val="clear" w:color="auto" w:fill="FFFFFF"/>
        <w:suppressAutoHyphens w:val="0"/>
        <w:ind w:left="57" w:firstLine="709"/>
        <w:jc w:val="both"/>
        <w:rPr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>- р</w:t>
      </w:r>
      <w:r w:rsidR="00D54C31" w:rsidRPr="00D54C31">
        <w:rPr>
          <w:bCs/>
          <w:color w:val="333333"/>
          <w:sz w:val="28"/>
          <w:szCs w:val="28"/>
        </w:rPr>
        <w:t>азвитие экономики предложения</w:t>
      </w:r>
      <w:r w:rsidR="00D54C31" w:rsidRPr="00D54C31">
        <w:rPr>
          <w:color w:val="333333"/>
          <w:sz w:val="28"/>
          <w:szCs w:val="28"/>
        </w:rPr>
        <w:t xml:space="preserve">. </w:t>
      </w:r>
      <w:r w:rsidR="00831ED7">
        <w:rPr>
          <w:color w:val="333333"/>
          <w:sz w:val="28"/>
          <w:szCs w:val="28"/>
        </w:rPr>
        <w:t>В</w:t>
      </w:r>
      <w:r w:rsidR="00D54C31" w:rsidRPr="00D54C31">
        <w:rPr>
          <w:color w:val="333333"/>
          <w:sz w:val="28"/>
          <w:szCs w:val="28"/>
        </w:rPr>
        <w:t xml:space="preserve">ажнейшим фактором роста будет расширение внутреннего производства и продолжение процесса </w:t>
      </w:r>
      <w:proofErr w:type="spellStart"/>
      <w:r w:rsidR="00D54C31" w:rsidRPr="00D54C31">
        <w:rPr>
          <w:color w:val="333333"/>
          <w:sz w:val="28"/>
          <w:szCs w:val="28"/>
        </w:rPr>
        <w:t>импортоз</w:t>
      </w:r>
      <w:r w:rsidR="00D54C31" w:rsidRPr="00D54C31">
        <w:rPr>
          <w:color w:val="333333"/>
          <w:sz w:val="28"/>
          <w:szCs w:val="28"/>
        </w:rPr>
        <w:t>а</w:t>
      </w:r>
      <w:r w:rsidR="00864BDB">
        <w:rPr>
          <w:color w:val="333333"/>
          <w:sz w:val="28"/>
          <w:szCs w:val="28"/>
        </w:rPr>
        <w:t>мещения</w:t>
      </w:r>
      <w:proofErr w:type="spellEnd"/>
      <w:r w:rsidR="00864BDB">
        <w:rPr>
          <w:color w:val="333333"/>
          <w:sz w:val="28"/>
          <w:szCs w:val="28"/>
        </w:rPr>
        <w:t>,</w:t>
      </w:r>
    </w:p>
    <w:p w:rsidR="00133F0B" w:rsidRPr="00E46AA7" w:rsidRDefault="00314D51" w:rsidP="00E46AA7">
      <w:pPr>
        <w:shd w:val="clear" w:color="auto" w:fill="FFFFFF"/>
        <w:suppressAutoHyphens w:val="0"/>
        <w:ind w:left="57" w:firstLine="709"/>
        <w:jc w:val="both"/>
        <w:rPr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>- р</w:t>
      </w:r>
      <w:r w:rsidR="00D54C31" w:rsidRPr="00D54C31">
        <w:rPr>
          <w:bCs/>
          <w:color w:val="333333"/>
          <w:sz w:val="28"/>
          <w:szCs w:val="28"/>
        </w:rPr>
        <w:t>ост внутреннего спроса</w:t>
      </w:r>
      <w:r w:rsidR="00D54C31" w:rsidRPr="00D54C31">
        <w:rPr>
          <w:color w:val="333333"/>
          <w:sz w:val="28"/>
          <w:szCs w:val="28"/>
        </w:rPr>
        <w:t>. Потребительские и инвестиционные п</w:t>
      </w:r>
      <w:r w:rsidR="00D54C31" w:rsidRPr="00D54C31">
        <w:rPr>
          <w:color w:val="333333"/>
          <w:sz w:val="28"/>
          <w:szCs w:val="28"/>
        </w:rPr>
        <w:t>о</w:t>
      </w:r>
      <w:r w:rsidR="00133F0B" w:rsidRPr="00E46AA7">
        <w:rPr>
          <w:color w:val="333333"/>
          <w:sz w:val="28"/>
          <w:szCs w:val="28"/>
        </w:rPr>
        <w:t>требности будут расти</w:t>
      </w:r>
      <w:r w:rsidR="00864BDB">
        <w:rPr>
          <w:color w:val="333333"/>
          <w:sz w:val="28"/>
          <w:szCs w:val="28"/>
        </w:rPr>
        <w:t>,</w:t>
      </w:r>
    </w:p>
    <w:p w:rsidR="00D54C31" w:rsidRDefault="00831ED7" w:rsidP="00E46AA7">
      <w:pPr>
        <w:shd w:val="clear" w:color="auto" w:fill="FFFFFF"/>
        <w:suppressAutoHyphens w:val="0"/>
        <w:ind w:left="57" w:firstLine="709"/>
        <w:jc w:val="both"/>
        <w:rPr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 xml:space="preserve">- ожесточение </w:t>
      </w:r>
      <w:r w:rsidR="00D54C31" w:rsidRPr="00D54C31">
        <w:rPr>
          <w:bCs/>
          <w:color w:val="333333"/>
          <w:sz w:val="28"/>
          <w:szCs w:val="28"/>
        </w:rPr>
        <w:t>денежно-кредитных условий</w:t>
      </w:r>
      <w:r w:rsidR="00D54C31" w:rsidRPr="00D54C31">
        <w:rPr>
          <w:color w:val="333333"/>
          <w:sz w:val="28"/>
          <w:szCs w:val="28"/>
        </w:rPr>
        <w:t>. Темпы роста инвестиц</w:t>
      </w:r>
      <w:r w:rsidR="00D54C31" w:rsidRPr="00D54C31">
        <w:rPr>
          <w:color w:val="333333"/>
          <w:sz w:val="28"/>
          <w:szCs w:val="28"/>
        </w:rPr>
        <w:t>и</w:t>
      </w:r>
      <w:r w:rsidR="00D54C31" w:rsidRPr="00D54C31">
        <w:rPr>
          <w:color w:val="333333"/>
          <w:sz w:val="28"/>
          <w:szCs w:val="28"/>
        </w:rPr>
        <w:t xml:space="preserve">онной активности будут </w:t>
      </w:r>
      <w:r>
        <w:rPr>
          <w:color w:val="333333"/>
          <w:sz w:val="28"/>
          <w:szCs w:val="28"/>
        </w:rPr>
        <w:t>снижаться;</w:t>
      </w:r>
    </w:p>
    <w:p w:rsidR="00D54C31" w:rsidRPr="00E46AA7" w:rsidRDefault="00D54C31" w:rsidP="00E46AA7">
      <w:pPr>
        <w:pStyle w:val="af6"/>
        <w:numPr>
          <w:ilvl w:val="0"/>
          <w:numId w:val="8"/>
        </w:numPr>
        <w:shd w:val="clear" w:color="auto" w:fill="FFFFFF"/>
        <w:suppressAutoHyphens w:val="0"/>
        <w:spacing w:after="0"/>
        <w:ind w:left="57" w:firstLine="709"/>
        <w:jc w:val="both"/>
        <w:rPr>
          <w:color w:val="333333"/>
          <w:szCs w:val="28"/>
        </w:rPr>
      </w:pPr>
      <w:r w:rsidRPr="00E46AA7">
        <w:rPr>
          <w:bCs/>
          <w:color w:val="333333"/>
          <w:szCs w:val="28"/>
        </w:rPr>
        <w:t>ограничения и риски:</w:t>
      </w:r>
    </w:p>
    <w:p w:rsidR="00D54C31" w:rsidRDefault="00314D51" w:rsidP="006D2D26">
      <w:pPr>
        <w:shd w:val="clear" w:color="auto" w:fill="FFFFFF"/>
        <w:suppressAutoHyphens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bCs/>
          <w:color w:val="333333"/>
          <w:sz w:val="28"/>
          <w:szCs w:val="28"/>
        </w:rPr>
        <w:t>- в</w:t>
      </w:r>
      <w:r w:rsidR="00D54C31" w:rsidRPr="00D54C31">
        <w:rPr>
          <w:bCs/>
          <w:color w:val="333333"/>
          <w:sz w:val="28"/>
          <w:szCs w:val="28"/>
        </w:rPr>
        <w:t>нешние условия</w:t>
      </w:r>
      <w:r w:rsidR="00D54C31" w:rsidRPr="00D54C31">
        <w:rPr>
          <w:color w:val="333333"/>
          <w:sz w:val="28"/>
          <w:szCs w:val="28"/>
        </w:rPr>
        <w:t xml:space="preserve">. Ключевые риски: </w:t>
      </w:r>
      <w:r w:rsidR="006D2D26">
        <w:rPr>
          <w:color w:val="333333"/>
          <w:sz w:val="28"/>
          <w:szCs w:val="28"/>
        </w:rPr>
        <w:t>п</w:t>
      </w:r>
      <w:r w:rsidR="006D2D26" w:rsidRPr="006D2D26">
        <w:rPr>
          <w:color w:val="2B2E33"/>
          <w:spacing w:val="-3"/>
          <w:sz w:val="28"/>
          <w:szCs w:val="28"/>
        </w:rPr>
        <w:t xml:space="preserve">роцессы </w:t>
      </w:r>
      <w:proofErr w:type="spellStart"/>
      <w:r w:rsidR="006D2D26" w:rsidRPr="006D2D26">
        <w:rPr>
          <w:color w:val="2B2E33"/>
          <w:spacing w:val="-3"/>
          <w:sz w:val="28"/>
          <w:szCs w:val="28"/>
        </w:rPr>
        <w:t>деглобализации</w:t>
      </w:r>
      <w:proofErr w:type="spellEnd"/>
      <w:r w:rsidR="006D2D26">
        <w:rPr>
          <w:color w:val="2B2E33"/>
          <w:spacing w:val="-3"/>
          <w:sz w:val="28"/>
          <w:szCs w:val="28"/>
        </w:rPr>
        <w:t>, и</w:t>
      </w:r>
      <w:r w:rsidR="006D2D26" w:rsidRPr="006D2D26">
        <w:rPr>
          <w:color w:val="2B2E33"/>
          <w:spacing w:val="-3"/>
          <w:sz w:val="28"/>
          <w:szCs w:val="28"/>
        </w:rPr>
        <w:t>нфл</w:t>
      </w:r>
      <w:r w:rsidR="006D2D26" w:rsidRPr="006D2D26">
        <w:rPr>
          <w:color w:val="2B2E33"/>
          <w:spacing w:val="-3"/>
          <w:sz w:val="28"/>
          <w:szCs w:val="28"/>
        </w:rPr>
        <w:t>я</w:t>
      </w:r>
      <w:r w:rsidR="006D2D26" w:rsidRPr="006D2D26">
        <w:rPr>
          <w:color w:val="2B2E33"/>
          <w:spacing w:val="-3"/>
          <w:sz w:val="28"/>
          <w:szCs w:val="28"/>
        </w:rPr>
        <w:t>ционные процессы</w:t>
      </w:r>
      <w:r w:rsidR="006D2D26">
        <w:rPr>
          <w:color w:val="2B2E33"/>
          <w:spacing w:val="-3"/>
          <w:sz w:val="28"/>
          <w:szCs w:val="28"/>
        </w:rPr>
        <w:t xml:space="preserve">, </w:t>
      </w:r>
      <w:r w:rsidR="00864BDB">
        <w:rPr>
          <w:color w:val="2B2E33"/>
          <w:spacing w:val="-3"/>
          <w:sz w:val="28"/>
          <w:szCs w:val="28"/>
        </w:rPr>
        <w:t>изменения</w:t>
      </w:r>
      <w:r w:rsidR="006D2D26" w:rsidRPr="006D2D26">
        <w:rPr>
          <w:color w:val="2B2E33"/>
          <w:spacing w:val="-3"/>
          <w:sz w:val="28"/>
          <w:szCs w:val="28"/>
        </w:rPr>
        <w:t xml:space="preserve"> цен на основные товары российского экспорта</w:t>
      </w:r>
      <w:r w:rsidR="006D2D26">
        <w:rPr>
          <w:color w:val="2B2E33"/>
          <w:spacing w:val="-3"/>
          <w:sz w:val="28"/>
          <w:szCs w:val="28"/>
        </w:rPr>
        <w:t>,</w:t>
      </w:r>
      <w:r w:rsidR="00864BDB">
        <w:rPr>
          <w:color w:val="2B2E33"/>
          <w:spacing w:val="-3"/>
          <w:sz w:val="28"/>
          <w:szCs w:val="28"/>
        </w:rPr>
        <w:t xml:space="preserve"> </w:t>
      </w:r>
      <w:r w:rsidR="006D2D26">
        <w:rPr>
          <w:color w:val="2B2E33"/>
          <w:spacing w:val="-3"/>
          <w:sz w:val="28"/>
          <w:szCs w:val="28"/>
        </w:rPr>
        <w:t>г</w:t>
      </w:r>
      <w:r w:rsidR="006D2D26" w:rsidRPr="006D2D26">
        <w:rPr>
          <w:color w:val="2B2E33"/>
          <w:spacing w:val="-3"/>
          <w:sz w:val="28"/>
          <w:szCs w:val="28"/>
        </w:rPr>
        <w:t>еополитические условия (новые санкции, вторичные эффекты санкций).</w:t>
      </w:r>
      <w:r w:rsidR="00D54C31" w:rsidRPr="00D54C31">
        <w:rPr>
          <w:color w:val="333333"/>
          <w:sz w:val="28"/>
          <w:szCs w:val="28"/>
        </w:rPr>
        <w:t xml:space="preserve"> </w:t>
      </w:r>
    </w:p>
    <w:p w:rsidR="00824D8D" w:rsidRPr="006D2D26" w:rsidRDefault="00314D51" w:rsidP="00672408">
      <w:pPr>
        <w:numPr>
          <w:ilvl w:val="0"/>
          <w:numId w:val="9"/>
        </w:numPr>
        <w:shd w:val="clear" w:color="auto" w:fill="FFFFFF"/>
        <w:suppressAutoHyphens w:val="0"/>
        <w:ind w:left="113" w:firstLine="357"/>
        <w:jc w:val="both"/>
        <w:rPr>
          <w:rFonts w:ascii="Arial" w:hAnsi="Arial" w:cs="Arial"/>
          <w:color w:val="2B2E33"/>
          <w:spacing w:val="-3"/>
          <w:sz w:val="36"/>
          <w:szCs w:val="36"/>
        </w:rPr>
      </w:pPr>
      <w:r>
        <w:rPr>
          <w:bCs/>
          <w:color w:val="333333"/>
          <w:sz w:val="28"/>
          <w:szCs w:val="28"/>
        </w:rPr>
        <w:t xml:space="preserve"> в</w:t>
      </w:r>
      <w:r w:rsidR="00D54C31" w:rsidRPr="00D54C31">
        <w:rPr>
          <w:bCs/>
          <w:color w:val="333333"/>
          <w:sz w:val="28"/>
          <w:szCs w:val="28"/>
        </w:rPr>
        <w:t>нутренние риски</w:t>
      </w:r>
      <w:r w:rsidR="001066D4">
        <w:rPr>
          <w:color w:val="333333"/>
          <w:sz w:val="28"/>
          <w:szCs w:val="28"/>
        </w:rPr>
        <w:t xml:space="preserve">: </w:t>
      </w:r>
      <w:r w:rsidR="00824D8D" w:rsidRPr="00824D8D">
        <w:rPr>
          <w:color w:val="2B2E33"/>
          <w:spacing w:val="-3"/>
          <w:sz w:val="28"/>
          <w:szCs w:val="28"/>
        </w:rPr>
        <w:t xml:space="preserve">  структурн</w:t>
      </w:r>
      <w:r w:rsidR="001066D4">
        <w:rPr>
          <w:color w:val="2B2E33"/>
          <w:spacing w:val="-3"/>
          <w:sz w:val="28"/>
          <w:szCs w:val="28"/>
        </w:rPr>
        <w:t>ая</w:t>
      </w:r>
      <w:r w:rsidR="00824D8D" w:rsidRPr="00824D8D">
        <w:rPr>
          <w:color w:val="2B2E33"/>
          <w:spacing w:val="-3"/>
          <w:sz w:val="28"/>
          <w:szCs w:val="28"/>
        </w:rPr>
        <w:t xml:space="preserve"> трансформаци</w:t>
      </w:r>
      <w:r w:rsidR="001066D4">
        <w:rPr>
          <w:color w:val="2B2E33"/>
          <w:spacing w:val="-3"/>
          <w:sz w:val="28"/>
          <w:szCs w:val="28"/>
        </w:rPr>
        <w:t>я</w:t>
      </w:r>
      <w:r w:rsidR="00824D8D" w:rsidRPr="00824D8D">
        <w:rPr>
          <w:color w:val="2B2E33"/>
          <w:spacing w:val="-3"/>
          <w:sz w:val="28"/>
          <w:szCs w:val="28"/>
        </w:rPr>
        <w:t xml:space="preserve"> отечественной экон</w:t>
      </w:r>
      <w:r w:rsidR="00824D8D" w:rsidRPr="00824D8D">
        <w:rPr>
          <w:color w:val="2B2E33"/>
          <w:spacing w:val="-3"/>
          <w:sz w:val="28"/>
          <w:szCs w:val="28"/>
        </w:rPr>
        <w:t>о</w:t>
      </w:r>
      <w:r w:rsidR="00824D8D" w:rsidRPr="00824D8D">
        <w:rPr>
          <w:color w:val="2B2E33"/>
          <w:spacing w:val="-3"/>
          <w:sz w:val="28"/>
          <w:szCs w:val="28"/>
        </w:rPr>
        <w:t>мики и ее влияние на производственный потенциал</w:t>
      </w:r>
      <w:r w:rsidR="001066D4">
        <w:rPr>
          <w:color w:val="2B2E33"/>
          <w:spacing w:val="-3"/>
          <w:sz w:val="28"/>
          <w:szCs w:val="28"/>
        </w:rPr>
        <w:t>,</w:t>
      </w:r>
    </w:p>
    <w:p w:rsidR="00D54C31" w:rsidRPr="00D54C31" w:rsidRDefault="00314D51" w:rsidP="00E46AA7">
      <w:pPr>
        <w:shd w:val="clear" w:color="auto" w:fill="FFFFFF"/>
        <w:suppressAutoHyphens w:val="0"/>
        <w:ind w:left="57" w:firstLine="709"/>
        <w:jc w:val="both"/>
        <w:rPr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>- в</w:t>
      </w:r>
      <w:r w:rsidR="00D54C31" w:rsidRPr="00D54C31">
        <w:rPr>
          <w:bCs/>
          <w:color w:val="333333"/>
          <w:sz w:val="28"/>
          <w:szCs w:val="28"/>
        </w:rPr>
        <w:t>ысокая ключевая ставка ЦБ</w:t>
      </w:r>
      <w:r w:rsidR="00D54C31" w:rsidRPr="00D54C31">
        <w:rPr>
          <w:color w:val="333333"/>
          <w:sz w:val="28"/>
          <w:szCs w:val="28"/>
        </w:rPr>
        <w:t xml:space="preserve">. </w:t>
      </w:r>
      <w:r w:rsidR="00DE1A98">
        <w:rPr>
          <w:color w:val="333333"/>
          <w:sz w:val="28"/>
          <w:szCs w:val="28"/>
        </w:rPr>
        <w:t>Д</w:t>
      </w:r>
      <w:r w:rsidR="00D54C31" w:rsidRPr="00D54C31">
        <w:rPr>
          <w:color w:val="333333"/>
          <w:sz w:val="28"/>
          <w:szCs w:val="28"/>
        </w:rPr>
        <w:t>енежно-кредитная политика не позв</w:t>
      </w:r>
      <w:r w:rsidR="00D54C31" w:rsidRPr="00D54C31">
        <w:rPr>
          <w:color w:val="333333"/>
          <w:sz w:val="28"/>
          <w:szCs w:val="28"/>
        </w:rPr>
        <w:t>о</w:t>
      </w:r>
      <w:r w:rsidR="00D54C31" w:rsidRPr="00D54C31">
        <w:rPr>
          <w:color w:val="333333"/>
          <w:sz w:val="28"/>
          <w:szCs w:val="28"/>
        </w:rPr>
        <w:t>ляет поддерживать деловую активность</w:t>
      </w:r>
      <w:r w:rsidR="001066D4">
        <w:rPr>
          <w:color w:val="333333"/>
          <w:sz w:val="28"/>
          <w:szCs w:val="28"/>
        </w:rPr>
        <w:t>,</w:t>
      </w:r>
    </w:p>
    <w:p w:rsidR="00D54C31" w:rsidRPr="00D54C31" w:rsidRDefault="00314D51" w:rsidP="00E46AA7">
      <w:pPr>
        <w:shd w:val="clear" w:color="auto" w:fill="FFFFFF"/>
        <w:suppressAutoHyphens w:val="0"/>
        <w:ind w:left="57" w:firstLine="709"/>
        <w:jc w:val="both"/>
        <w:rPr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>- н</w:t>
      </w:r>
      <w:r w:rsidR="00D54C31" w:rsidRPr="00D54C31">
        <w:rPr>
          <w:bCs/>
          <w:color w:val="333333"/>
          <w:sz w:val="28"/>
          <w:szCs w:val="28"/>
        </w:rPr>
        <w:t>алоговая нагрузка на предприятия</w:t>
      </w:r>
      <w:r w:rsidR="00D54C31" w:rsidRPr="00D54C31">
        <w:rPr>
          <w:color w:val="333333"/>
          <w:sz w:val="28"/>
          <w:szCs w:val="28"/>
        </w:rPr>
        <w:t>. В 2025 году существенно выро</w:t>
      </w:r>
      <w:r w:rsidR="00D54C31" w:rsidRPr="00D54C31">
        <w:rPr>
          <w:color w:val="333333"/>
          <w:sz w:val="28"/>
          <w:szCs w:val="28"/>
        </w:rPr>
        <w:t>с</w:t>
      </w:r>
      <w:r w:rsidR="00D54C31" w:rsidRPr="00D54C31">
        <w:rPr>
          <w:color w:val="333333"/>
          <w:sz w:val="28"/>
          <w:szCs w:val="28"/>
        </w:rPr>
        <w:t>ла налоговая нагрузка на предприятия</w:t>
      </w:r>
      <w:r w:rsidR="001066D4">
        <w:rPr>
          <w:color w:val="333333"/>
          <w:sz w:val="28"/>
          <w:szCs w:val="28"/>
        </w:rPr>
        <w:t>, и пока она снижаться не будет</w:t>
      </w:r>
      <w:r w:rsidR="00D32DDF">
        <w:rPr>
          <w:color w:val="333333"/>
          <w:sz w:val="28"/>
          <w:szCs w:val="28"/>
        </w:rPr>
        <w:t>.</w:t>
      </w:r>
    </w:p>
    <w:p w:rsidR="002A7081" w:rsidRPr="00E46AA7" w:rsidRDefault="00D153DD" w:rsidP="002A7081">
      <w:pPr>
        <w:shd w:val="clear" w:color="auto" w:fill="FFFFFF"/>
        <w:suppressAutoHyphens w:val="0"/>
        <w:ind w:left="57" w:firstLine="709"/>
        <w:jc w:val="both"/>
        <w:rPr>
          <w:color w:val="111111"/>
          <w:sz w:val="28"/>
          <w:szCs w:val="28"/>
          <w:shd w:val="clear" w:color="auto" w:fill="FDFDFD"/>
        </w:rPr>
      </w:pPr>
      <w:r w:rsidRPr="00133F0B">
        <w:rPr>
          <w:sz w:val="28"/>
          <w:szCs w:val="28"/>
          <w:shd w:val="clear" w:color="auto" w:fill="FFFFFF"/>
        </w:rPr>
        <w:t>Прогноз социально-экономического развития Брянского муниципал</w:t>
      </w:r>
      <w:r w:rsidRPr="00133F0B">
        <w:rPr>
          <w:sz w:val="28"/>
          <w:szCs w:val="28"/>
          <w:shd w:val="clear" w:color="auto" w:fill="FFFFFF"/>
        </w:rPr>
        <w:t>ь</w:t>
      </w:r>
      <w:r w:rsidRPr="00133F0B">
        <w:rPr>
          <w:sz w:val="28"/>
          <w:szCs w:val="28"/>
          <w:shd w:val="clear" w:color="auto" w:fill="FFFFFF"/>
        </w:rPr>
        <w:t xml:space="preserve">ного района Брянской области </w:t>
      </w:r>
      <w:r w:rsidRPr="00133F0B">
        <w:rPr>
          <w:bCs/>
          <w:sz w:val="28"/>
          <w:szCs w:val="28"/>
          <w:shd w:val="clear" w:color="auto" w:fill="FFFFFF"/>
        </w:rPr>
        <w:t>на 202</w:t>
      </w:r>
      <w:r w:rsidR="00133F0B">
        <w:rPr>
          <w:bCs/>
          <w:sz w:val="28"/>
          <w:szCs w:val="28"/>
          <w:shd w:val="clear" w:color="auto" w:fill="FFFFFF"/>
        </w:rPr>
        <w:t>6</w:t>
      </w:r>
      <w:r w:rsidR="00640083" w:rsidRPr="00133F0B"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133F0B">
        <w:rPr>
          <w:bCs/>
          <w:sz w:val="28"/>
          <w:szCs w:val="28"/>
          <w:shd w:val="clear" w:color="auto" w:fill="FFFFFF"/>
        </w:rPr>
        <w:t>7</w:t>
      </w:r>
      <w:r w:rsidRPr="00133F0B">
        <w:rPr>
          <w:bCs/>
          <w:sz w:val="28"/>
          <w:szCs w:val="28"/>
          <w:shd w:val="clear" w:color="auto" w:fill="FFFFFF"/>
        </w:rPr>
        <w:t xml:space="preserve"> и 202</w:t>
      </w:r>
      <w:r w:rsidR="00133F0B">
        <w:rPr>
          <w:bCs/>
          <w:sz w:val="28"/>
          <w:szCs w:val="28"/>
          <w:shd w:val="clear" w:color="auto" w:fill="FFFFFF"/>
        </w:rPr>
        <w:t>8</w:t>
      </w:r>
      <w:r w:rsidRPr="00133F0B">
        <w:rPr>
          <w:bCs/>
          <w:sz w:val="28"/>
          <w:szCs w:val="28"/>
          <w:shd w:val="clear" w:color="auto" w:fill="FFFFFF"/>
        </w:rPr>
        <w:t xml:space="preserve"> годов</w:t>
      </w:r>
      <w:r w:rsidRPr="00133F0B">
        <w:rPr>
          <w:sz w:val="28"/>
          <w:szCs w:val="28"/>
          <w:shd w:val="clear" w:color="auto" w:fill="FFFFFF"/>
        </w:rPr>
        <w:t xml:space="preserve"> разработан на вариативной основе в составе базового и консерв</w:t>
      </w:r>
      <w:r w:rsidRPr="00133F0B">
        <w:rPr>
          <w:sz w:val="28"/>
          <w:szCs w:val="28"/>
          <w:shd w:val="clear" w:color="auto" w:fill="FFFFFF"/>
        </w:rPr>
        <w:t>а</w:t>
      </w:r>
      <w:r w:rsidRPr="00133F0B">
        <w:rPr>
          <w:sz w:val="28"/>
          <w:szCs w:val="28"/>
          <w:shd w:val="clear" w:color="auto" w:fill="FFFFFF"/>
        </w:rPr>
        <w:t xml:space="preserve">тивного вариантов. </w:t>
      </w:r>
    </w:p>
    <w:p w:rsidR="001842E9" w:rsidRPr="00133F0B" w:rsidRDefault="00D153DD" w:rsidP="00E46AA7">
      <w:pPr>
        <w:suppressAutoHyphens w:val="0"/>
        <w:ind w:left="57" w:firstLine="709"/>
        <w:jc w:val="both"/>
        <w:rPr>
          <w:sz w:val="28"/>
          <w:szCs w:val="28"/>
          <w:shd w:val="clear" w:color="auto" w:fill="FFFFFF"/>
        </w:rPr>
      </w:pPr>
      <w:r w:rsidRPr="00133F0B">
        <w:rPr>
          <w:sz w:val="28"/>
          <w:szCs w:val="28"/>
          <w:shd w:val="clear" w:color="auto" w:fill="FFFFFF"/>
        </w:rPr>
        <w:t>Пояснительная записка к прогнозу сформирована по показателям баз</w:t>
      </w:r>
      <w:r w:rsidRPr="00133F0B">
        <w:rPr>
          <w:sz w:val="28"/>
          <w:szCs w:val="28"/>
          <w:shd w:val="clear" w:color="auto" w:fill="FFFFFF"/>
        </w:rPr>
        <w:t>о</w:t>
      </w:r>
      <w:r w:rsidRPr="00133F0B">
        <w:rPr>
          <w:sz w:val="28"/>
          <w:szCs w:val="28"/>
          <w:shd w:val="clear" w:color="auto" w:fill="FFFFFF"/>
        </w:rPr>
        <w:t>вого варианта прогноза</w:t>
      </w:r>
      <w:r w:rsidR="0031319F" w:rsidRPr="00133F0B">
        <w:rPr>
          <w:sz w:val="28"/>
          <w:szCs w:val="28"/>
          <w:shd w:val="clear" w:color="auto" w:fill="FFFFFF"/>
        </w:rPr>
        <w:t>.</w:t>
      </w:r>
    </w:p>
    <w:p w:rsidR="00481FAF" w:rsidRDefault="00481FAF" w:rsidP="005D4ACD">
      <w:pPr>
        <w:suppressAutoHyphens w:val="0"/>
        <w:jc w:val="center"/>
        <w:rPr>
          <w:b/>
          <w:sz w:val="28"/>
          <w:szCs w:val="28"/>
        </w:rPr>
      </w:pPr>
    </w:p>
    <w:p w:rsidR="000861EC" w:rsidRPr="00DA54FC" w:rsidRDefault="001A55BF" w:rsidP="005D4ACD">
      <w:pPr>
        <w:suppressAutoHyphens w:val="0"/>
        <w:jc w:val="center"/>
        <w:rPr>
          <w:b/>
          <w:sz w:val="28"/>
          <w:szCs w:val="28"/>
        </w:rPr>
      </w:pPr>
      <w:r w:rsidRPr="00DA54FC">
        <w:rPr>
          <w:b/>
          <w:sz w:val="28"/>
          <w:szCs w:val="28"/>
        </w:rPr>
        <w:t>Население</w:t>
      </w:r>
    </w:p>
    <w:p w:rsidR="00265658" w:rsidRPr="00DA54FC" w:rsidRDefault="00265658" w:rsidP="005D4ACD">
      <w:pPr>
        <w:suppressAutoHyphens w:val="0"/>
        <w:jc w:val="center"/>
        <w:rPr>
          <w:shd w:val="clear" w:color="auto" w:fill="FFFFFF"/>
        </w:rPr>
      </w:pPr>
    </w:p>
    <w:p w:rsidR="00D97738" w:rsidRPr="008B3469" w:rsidRDefault="00D97738" w:rsidP="00D97738">
      <w:pPr>
        <w:pStyle w:val="21"/>
        <w:ind w:firstLine="709"/>
        <w:rPr>
          <w:shd w:val="clear" w:color="auto" w:fill="FFFFFF"/>
        </w:rPr>
      </w:pPr>
      <w:r w:rsidRPr="00D97738">
        <w:rPr>
          <w:rFonts w:eastAsiaTheme="minorHAnsi"/>
          <w:b w:val="0"/>
          <w:sz w:val="28"/>
          <w:szCs w:val="28"/>
          <w:shd w:val="clear" w:color="auto" w:fill="FFFFFF"/>
          <w:lang w:eastAsia="en-US"/>
        </w:rPr>
        <w:t xml:space="preserve">По состоянию на 1 января 2025 года численность постоянного населения Брянского района </w:t>
      </w:r>
      <w:r w:rsidRPr="00D97738">
        <w:rPr>
          <w:b w:val="0"/>
          <w:bCs w:val="0"/>
          <w:sz w:val="28"/>
          <w:szCs w:val="28"/>
          <w:shd w:val="clear" w:color="auto" w:fill="FFFFFF"/>
        </w:rPr>
        <w:t>(</w:t>
      </w:r>
      <w:r w:rsidRPr="00D97738">
        <w:rPr>
          <w:b w:val="0"/>
          <w:bCs w:val="0"/>
          <w:color w:val="000000"/>
          <w:sz w:val="28"/>
          <w:szCs w:val="28"/>
          <w:shd w:val="clear" w:color="auto" w:fill="FFFFFF"/>
        </w:rPr>
        <w:t>с учетом итогов Всероссийской переписи населения 2020 года)</w:t>
      </w:r>
      <w:r>
        <w:rPr>
          <w:b w:val="0"/>
          <w:bCs w:val="0"/>
          <w:color w:val="000000"/>
          <w:sz w:val="28"/>
          <w:szCs w:val="28"/>
          <w:shd w:val="clear" w:color="auto" w:fill="FFFFFF"/>
        </w:rPr>
        <w:t xml:space="preserve"> </w:t>
      </w:r>
      <w:r w:rsidRPr="00D97738">
        <w:rPr>
          <w:rFonts w:eastAsiaTheme="minorHAnsi"/>
          <w:b w:val="0"/>
          <w:sz w:val="28"/>
          <w:szCs w:val="28"/>
          <w:shd w:val="clear" w:color="auto" w:fill="FFFFFF"/>
          <w:lang w:eastAsia="en-US"/>
        </w:rPr>
        <w:t>составила 71,483 тыс. человек</w:t>
      </w:r>
      <w:r w:rsidR="0003536A">
        <w:rPr>
          <w:rFonts w:eastAsiaTheme="minorHAnsi"/>
          <w:b w:val="0"/>
          <w:sz w:val="28"/>
          <w:szCs w:val="28"/>
          <w:shd w:val="clear" w:color="auto" w:fill="FFFFFF"/>
          <w:lang w:eastAsia="en-US"/>
        </w:rPr>
        <w:t xml:space="preserve">, из них население </w:t>
      </w:r>
      <w:r w:rsidRPr="008B3469">
        <w:rPr>
          <w:b w:val="0"/>
          <w:bCs w:val="0"/>
          <w:sz w:val="28"/>
          <w:szCs w:val="28"/>
          <w:shd w:val="clear" w:color="auto" w:fill="FFFFFF"/>
        </w:rPr>
        <w:t xml:space="preserve">в </w:t>
      </w:r>
      <w:r w:rsidRPr="008B3469">
        <w:rPr>
          <w:b w:val="0"/>
          <w:bCs w:val="0"/>
          <w:sz w:val="28"/>
          <w:szCs w:val="28"/>
          <w:shd w:val="clear" w:color="auto" w:fill="FFFFFF"/>
        </w:rPr>
        <w:lastRenderedPageBreak/>
        <w:t xml:space="preserve">трудоспособном возрасте </w:t>
      </w:r>
      <w:r w:rsidR="0003536A">
        <w:rPr>
          <w:b w:val="0"/>
          <w:bCs w:val="0"/>
          <w:sz w:val="28"/>
          <w:szCs w:val="28"/>
          <w:shd w:val="clear" w:color="auto" w:fill="FFFFFF"/>
        </w:rPr>
        <w:t xml:space="preserve">- </w:t>
      </w:r>
      <w:r w:rsidR="008B3469" w:rsidRPr="008B3469">
        <w:rPr>
          <w:b w:val="0"/>
          <w:bCs w:val="0"/>
          <w:sz w:val="28"/>
          <w:szCs w:val="28"/>
          <w:shd w:val="clear" w:color="auto" w:fill="FFFFFF"/>
        </w:rPr>
        <w:t>4</w:t>
      </w:r>
      <w:r w:rsidR="008B3469">
        <w:rPr>
          <w:b w:val="0"/>
          <w:bCs w:val="0"/>
          <w:sz w:val="28"/>
          <w:szCs w:val="28"/>
          <w:shd w:val="clear" w:color="auto" w:fill="FFFFFF"/>
        </w:rPr>
        <w:t xml:space="preserve">1,961 </w:t>
      </w:r>
      <w:r w:rsidRPr="008B3469">
        <w:rPr>
          <w:b w:val="0"/>
          <w:bCs w:val="0"/>
          <w:sz w:val="28"/>
          <w:szCs w:val="28"/>
          <w:shd w:val="clear" w:color="auto" w:fill="FFFFFF"/>
        </w:rPr>
        <w:t xml:space="preserve">тыс. человек, старше трудоспособного </w:t>
      </w:r>
      <w:r w:rsidR="008B3469" w:rsidRPr="008B3469">
        <w:rPr>
          <w:b w:val="0"/>
          <w:bCs w:val="0"/>
          <w:sz w:val="28"/>
          <w:szCs w:val="28"/>
          <w:shd w:val="clear" w:color="auto" w:fill="FFFFFF"/>
        </w:rPr>
        <w:t>–</w:t>
      </w:r>
      <w:r w:rsidRPr="008B3469">
        <w:rPr>
          <w:b w:val="0"/>
          <w:bCs w:val="0"/>
          <w:sz w:val="28"/>
          <w:szCs w:val="28"/>
          <w:shd w:val="clear" w:color="auto" w:fill="FFFFFF"/>
        </w:rPr>
        <w:t xml:space="preserve"> </w:t>
      </w:r>
      <w:r w:rsidR="008B3469" w:rsidRPr="008B3469">
        <w:rPr>
          <w:b w:val="0"/>
          <w:bCs w:val="0"/>
          <w:sz w:val="28"/>
          <w:szCs w:val="28"/>
          <w:shd w:val="clear" w:color="auto" w:fill="FFFFFF"/>
        </w:rPr>
        <w:t>16,</w:t>
      </w:r>
      <w:r w:rsidR="008B3469">
        <w:rPr>
          <w:b w:val="0"/>
          <w:bCs w:val="0"/>
          <w:sz w:val="28"/>
          <w:szCs w:val="28"/>
          <w:shd w:val="clear" w:color="auto" w:fill="FFFFFF"/>
        </w:rPr>
        <w:t>155</w:t>
      </w:r>
      <w:r w:rsidRPr="008B3469">
        <w:rPr>
          <w:b w:val="0"/>
          <w:bCs w:val="0"/>
          <w:sz w:val="28"/>
          <w:szCs w:val="28"/>
          <w:shd w:val="clear" w:color="auto" w:fill="FFFFFF"/>
        </w:rPr>
        <w:t xml:space="preserve"> тыс. человек.</w:t>
      </w:r>
    </w:p>
    <w:p w:rsidR="00D97738" w:rsidRPr="00D97738" w:rsidRDefault="00D97738" w:rsidP="00D97738">
      <w:pPr>
        <w:pStyle w:val="21"/>
        <w:ind w:firstLine="709"/>
        <w:rPr>
          <w:highlight w:val="yellow"/>
          <w:shd w:val="clear" w:color="auto" w:fill="FFFFFF"/>
        </w:rPr>
      </w:pPr>
      <w:r w:rsidRPr="0003536A">
        <w:rPr>
          <w:b w:val="0"/>
          <w:bCs w:val="0"/>
          <w:sz w:val="28"/>
          <w:szCs w:val="28"/>
          <w:shd w:val="clear" w:color="auto" w:fill="FFFFFF"/>
        </w:rPr>
        <w:t xml:space="preserve">Среднегодовая численность населения в 2025 году </w:t>
      </w:r>
      <w:r w:rsidR="008B3469" w:rsidRPr="0003536A">
        <w:rPr>
          <w:b w:val="0"/>
          <w:bCs w:val="0"/>
          <w:sz w:val="28"/>
          <w:szCs w:val="28"/>
          <w:shd w:val="clear" w:color="auto" w:fill="FFFFFF"/>
        </w:rPr>
        <w:t xml:space="preserve">и на плановый период 2026-2028 годов </w:t>
      </w:r>
      <w:r w:rsidRPr="0003536A">
        <w:rPr>
          <w:b w:val="0"/>
          <w:bCs w:val="0"/>
          <w:sz w:val="28"/>
          <w:szCs w:val="28"/>
          <w:shd w:val="clear" w:color="auto" w:fill="FFFFFF"/>
        </w:rPr>
        <w:t xml:space="preserve">оценивается </w:t>
      </w:r>
      <w:r w:rsidR="008B3469" w:rsidRPr="0003536A">
        <w:rPr>
          <w:b w:val="0"/>
          <w:bCs w:val="0"/>
          <w:sz w:val="28"/>
          <w:szCs w:val="28"/>
          <w:shd w:val="clear" w:color="auto" w:fill="FFFFFF"/>
        </w:rPr>
        <w:t xml:space="preserve">на уровне 2024 года </w:t>
      </w:r>
      <w:r w:rsidR="0003536A" w:rsidRPr="0003536A">
        <w:rPr>
          <w:b w:val="0"/>
          <w:bCs w:val="0"/>
          <w:sz w:val="28"/>
          <w:szCs w:val="28"/>
          <w:shd w:val="clear" w:color="auto" w:fill="FFFFFF"/>
        </w:rPr>
        <w:t>(</w:t>
      </w:r>
      <w:r w:rsidR="008B3469" w:rsidRPr="0003536A">
        <w:rPr>
          <w:b w:val="0"/>
          <w:bCs w:val="0"/>
          <w:sz w:val="28"/>
          <w:szCs w:val="28"/>
          <w:shd w:val="clear" w:color="auto" w:fill="FFFFFF"/>
        </w:rPr>
        <w:t>71,483 тыс. человек)</w:t>
      </w:r>
      <w:r w:rsidRPr="0003536A">
        <w:rPr>
          <w:b w:val="0"/>
          <w:bCs w:val="0"/>
          <w:sz w:val="28"/>
          <w:szCs w:val="28"/>
          <w:shd w:val="clear" w:color="auto" w:fill="FFFFFF"/>
        </w:rPr>
        <w:t xml:space="preserve">. Численность населения трудоспособного возраста </w:t>
      </w:r>
      <w:r w:rsidR="0003536A">
        <w:rPr>
          <w:b w:val="0"/>
          <w:bCs w:val="0"/>
          <w:sz w:val="28"/>
          <w:szCs w:val="28"/>
          <w:shd w:val="clear" w:color="auto" w:fill="FFFFFF"/>
        </w:rPr>
        <w:t xml:space="preserve">будет расти </w:t>
      </w:r>
      <w:r w:rsidR="0003536A" w:rsidRPr="0003536A">
        <w:rPr>
          <w:b w:val="0"/>
          <w:color w:val="000000"/>
          <w:sz w:val="28"/>
          <w:szCs w:val="28"/>
          <w:shd w:val="clear" w:color="auto" w:fill="FFFFFF"/>
        </w:rPr>
        <w:t>с 42,19 тыс. человек в 2026 году до 42,32 тыс. человек в 2028 году. При этом численность населения старше трудоспособного возраста в 2026 году составит 15,92 тыс. человек, в 2028 году - до 15,77 тыс. человек.</w:t>
      </w:r>
    </w:p>
    <w:p w:rsidR="0003536A" w:rsidRDefault="0003536A" w:rsidP="001A55BF">
      <w:pPr>
        <w:suppressAutoHyphens w:val="0"/>
        <w:ind w:left="720"/>
        <w:jc w:val="center"/>
        <w:rPr>
          <w:b/>
          <w:sz w:val="28"/>
          <w:szCs w:val="28"/>
        </w:rPr>
      </w:pPr>
    </w:p>
    <w:p w:rsidR="001A55BF" w:rsidRPr="00C17B58" w:rsidRDefault="001A55BF" w:rsidP="001A55BF">
      <w:pPr>
        <w:suppressAutoHyphens w:val="0"/>
        <w:ind w:left="720"/>
        <w:jc w:val="center"/>
        <w:rPr>
          <w:b/>
          <w:sz w:val="28"/>
          <w:szCs w:val="28"/>
        </w:rPr>
      </w:pPr>
      <w:r w:rsidRPr="00C17B58">
        <w:rPr>
          <w:b/>
          <w:sz w:val="28"/>
          <w:szCs w:val="28"/>
        </w:rPr>
        <w:t>Промышленное производство</w:t>
      </w:r>
    </w:p>
    <w:p w:rsidR="001A55BF" w:rsidRPr="00C17B58" w:rsidRDefault="001A55BF" w:rsidP="001A55BF">
      <w:pPr>
        <w:suppressAutoHyphens w:val="0"/>
        <w:ind w:left="720"/>
        <w:jc w:val="center"/>
        <w:rPr>
          <w:b/>
          <w:sz w:val="20"/>
          <w:szCs w:val="28"/>
        </w:rPr>
      </w:pPr>
    </w:p>
    <w:p w:rsidR="00A13EE0" w:rsidRPr="00C17B58" w:rsidRDefault="001944CF" w:rsidP="00A13EE0">
      <w:pPr>
        <w:ind w:firstLine="709"/>
        <w:jc w:val="both"/>
        <w:rPr>
          <w:sz w:val="28"/>
          <w:szCs w:val="28"/>
        </w:rPr>
      </w:pPr>
      <w:r w:rsidRPr="00C17B58">
        <w:rPr>
          <w:sz w:val="28"/>
          <w:szCs w:val="28"/>
          <w:shd w:val="clear" w:color="auto" w:fill="FCFCFC"/>
        </w:rPr>
        <w:t>Предприятия Брянского района стабильно увеличивают объемы производства.</w:t>
      </w:r>
      <w:r w:rsidR="00215156" w:rsidRPr="00C17B58">
        <w:rPr>
          <w:sz w:val="28"/>
          <w:szCs w:val="28"/>
          <w:shd w:val="clear" w:color="auto" w:fill="FCFCFC"/>
        </w:rPr>
        <w:t xml:space="preserve"> Основные отрасли Брянского района - промышленность и сельское хозяйство.</w:t>
      </w:r>
      <w:r w:rsidR="00A13EE0" w:rsidRPr="00A13EE0">
        <w:rPr>
          <w:sz w:val="28"/>
          <w:szCs w:val="28"/>
        </w:rPr>
        <w:t xml:space="preserve"> </w:t>
      </w:r>
      <w:r w:rsidR="00A13EE0" w:rsidRPr="00A26057">
        <w:rPr>
          <w:sz w:val="28"/>
          <w:szCs w:val="28"/>
        </w:rPr>
        <w:t xml:space="preserve">В прогнозируемый период (2026-2028 годы) </w:t>
      </w:r>
      <w:r w:rsidR="00A13EE0">
        <w:rPr>
          <w:sz w:val="28"/>
          <w:szCs w:val="28"/>
        </w:rPr>
        <w:t>о</w:t>
      </w:r>
      <w:r w:rsidR="00A13EE0" w:rsidRPr="00C17B58">
        <w:rPr>
          <w:sz w:val="28"/>
          <w:szCs w:val="28"/>
        </w:rPr>
        <w:t>бъем отгруженных товаров собственного производства, выполненных работ и услуг собственными силами по всем видам экономической деятельности состави</w:t>
      </w:r>
      <w:r w:rsidR="00E77C1A">
        <w:rPr>
          <w:sz w:val="28"/>
          <w:szCs w:val="28"/>
        </w:rPr>
        <w:t>т 30 007,5</w:t>
      </w:r>
      <w:r w:rsidR="00A13EE0">
        <w:rPr>
          <w:color w:val="000000"/>
          <w:sz w:val="28"/>
          <w:szCs w:val="28"/>
        </w:rPr>
        <w:t xml:space="preserve"> </w:t>
      </w:r>
      <w:r w:rsidR="00A13EE0" w:rsidRPr="00C17B58">
        <w:rPr>
          <w:sz w:val="28"/>
          <w:szCs w:val="28"/>
        </w:rPr>
        <w:t>млн.</w:t>
      </w:r>
      <w:r w:rsidR="00A13EE0">
        <w:rPr>
          <w:sz w:val="28"/>
          <w:szCs w:val="28"/>
        </w:rPr>
        <w:t xml:space="preserve"> </w:t>
      </w:r>
      <w:r w:rsidR="00A13EE0" w:rsidRPr="00C17B58">
        <w:rPr>
          <w:sz w:val="28"/>
          <w:szCs w:val="28"/>
        </w:rPr>
        <w:t>рублей</w:t>
      </w:r>
      <w:r w:rsidR="00E77C1A">
        <w:rPr>
          <w:sz w:val="28"/>
          <w:szCs w:val="28"/>
        </w:rPr>
        <w:t xml:space="preserve"> в 2026 году (106,9%)</w:t>
      </w:r>
      <w:r w:rsidR="00A13EE0">
        <w:rPr>
          <w:sz w:val="28"/>
          <w:szCs w:val="28"/>
        </w:rPr>
        <w:t xml:space="preserve">, </w:t>
      </w:r>
      <w:r w:rsidR="00E77C1A">
        <w:rPr>
          <w:sz w:val="28"/>
          <w:szCs w:val="28"/>
        </w:rPr>
        <w:t xml:space="preserve">32 078,0 млн. рублей в 2027 году и 34 291,4млн. рублей в </w:t>
      </w:r>
      <w:r w:rsidR="00A13EE0" w:rsidRPr="00B67E46">
        <w:rPr>
          <w:sz w:val="28"/>
          <w:szCs w:val="28"/>
        </w:rPr>
        <w:t>202</w:t>
      </w:r>
      <w:r w:rsidR="00E77C1A">
        <w:rPr>
          <w:sz w:val="28"/>
          <w:szCs w:val="28"/>
        </w:rPr>
        <w:t>8</w:t>
      </w:r>
      <w:r w:rsidR="00A13EE0" w:rsidRPr="00B67E46">
        <w:rPr>
          <w:sz w:val="28"/>
          <w:szCs w:val="28"/>
        </w:rPr>
        <w:t xml:space="preserve"> год</w:t>
      </w:r>
      <w:r w:rsidR="00E77C1A">
        <w:rPr>
          <w:sz w:val="28"/>
          <w:szCs w:val="28"/>
        </w:rPr>
        <w:t>у</w:t>
      </w:r>
      <w:r w:rsidR="00A13EE0" w:rsidRPr="00C17B58">
        <w:rPr>
          <w:sz w:val="28"/>
          <w:szCs w:val="28"/>
        </w:rPr>
        <w:t>.</w:t>
      </w:r>
    </w:p>
    <w:p w:rsidR="00516BBE" w:rsidRPr="000F58E5" w:rsidRDefault="001944CF" w:rsidP="002A2FC1">
      <w:pPr>
        <w:ind w:firstLine="709"/>
        <w:jc w:val="both"/>
        <w:rPr>
          <w:sz w:val="28"/>
          <w:szCs w:val="28"/>
          <w:highlight w:val="yellow"/>
        </w:rPr>
      </w:pPr>
      <w:r w:rsidRPr="00C17B58">
        <w:rPr>
          <w:rFonts w:ascii="Arimo" w:hAnsi="Arimo"/>
          <w:sz w:val="36"/>
          <w:szCs w:val="36"/>
          <w:shd w:val="clear" w:color="auto" w:fill="FCFCFC"/>
        </w:rPr>
        <w:t xml:space="preserve"> </w:t>
      </w:r>
    </w:p>
    <w:p w:rsidR="00516BBE" w:rsidRPr="000F58E5" w:rsidRDefault="00516BBE" w:rsidP="00516BBE">
      <w:pPr>
        <w:suppressAutoHyphens w:val="0"/>
        <w:ind w:firstLine="709"/>
        <w:jc w:val="both"/>
        <w:rPr>
          <w:rFonts w:eastAsiaTheme="minorHAnsi"/>
          <w:sz w:val="28"/>
          <w:szCs w:val="28"/>
          <w:highlight w:val="yellow"/>
          <w:shd w:val="clear" w:color="auto" w:fill="FFFFFF"/>
          <w:lang w:eastAsia="en-US"/>
        </w:rPr>
      </w:pPr>
      <w:bookmarkStart w:id="2" w:name="_GoBack"/>
      <w:r w:rsidRPr="000F58E5">
        <w:rPr>
          <w:rFonts w:eastAsiaTheme="minorHAnsi"/>
          <w:noProof/>
          <w:sz w:val="28"/>
          <w:szCs w:val="28"/>
          <w:highlight w:val="yellow"/>
          <w:shd w:val="clear" w:color="auto" w:fill="FFFFFF"/>
        </w:rPr>
        <w:drawing>
          <wp:inline distT="0" distB="0" distL="0" distR="0" wp14:anchorId="79844CEB" wp14:editId="6387CB7B">
            <wp:extent cx="4635611" cy="2289975"/>
            <wp:effectExtent l="0" t="0" r="12700" b="1524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End w:id="2"/>
      <w:r w:rsidRPr="000F58E5">
        <w:rPr>
          <w:rFonts w:eastAsiaTheme="minorHAnsi"/>
          <w:sz w:val="28"/>
          <w:szCs w:val="28"/>
          <w:highlight w:val="yellow"/>
          <w:shd w:val="clear" w:color="auto" w:fill="FFFFFF"/>
          <w:lang w:eastAsia="en-US"/>
        </w:rPr>
        <w:t xml:space="preserve">   </w:t>
      </w:r>
    </w:p>
    <w:p w:rsidR="000F6931" w:rsidRDefault="00516BBE" w:rsidP="00516BBE">
      <w:pPr>
        <w:suppressAutoHyphens w:val="0"/>
        <w:ind w:firstLine="709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0B7F74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</w:p>
    <w:p w:rsidR="00516BBE" w:rsidRDefault="00516BBE" w:rsidP="00516BBE">
      <w:pPr>
        <w:suppressAutoHyphens w:val="0"/>
        <w:ind w:firstLine="709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0B7F74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Производственный сектор Брянского района </w:t>
      </w:r>
      <w:r w:rsidR="00E77C1A">
        <w:rPr>
          <w:rFonts w:eastAsiaTheme="minorHAnsi"/>
          <w:sz w:val="28"/>
          <w:szCs w:val="28"/>
          <w:shd w:val="clear" w:color="auto" w:fill="FFFFFF"/>
          <w:lang w:eastAsia="en-US"/>
        </w:rPr>
        <w:t>-</w:t>
      </w:r>
      <w:r w:rsidRPr="000B7F74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предприятия, </w:t>
      </w:r>
      <w:proofErr w:type="gramStart"/>
      <w:r w:rsidRPr="000B7F74">
        <w:rPr>
          <w:rFonts w:eastAsiaTheme="minorHAnsi"/>
          <w:sz w:val="28"/>
          <w:szCs w:val="28"/>
          <w:shd w:val="clear" w:color="auto" w:fill="FFFFFF"/>
          <w:lang w:eastAsia="en-US"/>
        </w:rPr>
        <w:t>относ</w:t>
      </w:r>
      <w:r w:rsidRPr="000B7F74">
        <w:rPr>
          <w:rFonts w:eastAsiaTheme="minorHAnsi"/>
          <w:sz w:val="28"/>
          <w:szCs w:val="28"/>
          <w:shd w:val="clear" w:color="auto" w:fill="FFFFFF"/>
          <w:lang w:eastAsia="en-US"/>
        </w:rPr>
        <w:t>я</w:t>
      </w:r>
      <w:r w:rsidRPr="000B7F74">
        <w:rPr>
          <w:rFonts w:eastAsiaTheme="minorHAnsi"/>
          <w:sz w:val="28"/>
          <w:szCs w:val="28"/>
          <w:shd w:val="clear" w:color="auto" w:fill="FFFFFF"/>
          <w:lang w:eastAsia="en-US"/>
        </w:rPr>
        <w:t>щимися</w:t>
      </w:r>
      <w:proofErr w:type="gramEnd"/>
      <w:r w:rsidRPr="000B7F74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к видам деятельности: «Обрабатывающие производства», «Обесп</w:t>
      </w:r>
      <w:r w:rsidRPr="000B7F74">
        <w:rPr>
          <w:rFonts w:eastAsiaTheme="minorHAnsi"/>
          <w:sz w:val="28"/>
          <w:szCs w:val="28"/>
          <w:shd w:val="clear" w:color="auto" w:fill="FFFFFF"/>
          <w:lang w:eastAsia="en-US"/>
        </w:rPr>
        <w:t>е</w:t>
      </w:r>
      <w:r w:rsidRPr="000B7F74">
        <w:rPr>
          <w:rFonts w:eastAsiaTheme="minorHAnsi"/>
          <w:sz w:val="28"/>
          <w:szCs w:val="28"/>
          <w:shd w:val="clear" w:color="auto" w:fill="FFFFFF"/>
          <w:lang w:eastAsia="en-US"/>
        </w:rPr>
        <w:t>чение электрической энергией, газом и паром; кондиционирование воздуха», «Водоснабжение; водоотведение, организация сбора и утилизация отходов, деятельность по ликвидации загрязнений».</w:t>
      </w:r>
    </w:p>
    <w:p w:rsidR="00516BBE" w:rsidRPr="00E77DA4" w:rsidRDefault="00516BBE" w:rsidP="004B13E7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77DA4">
        <w:rPr>
          <w:sz w:val="28"/>
          <w:szCs w:val="28"/>
        </w:rPr>
        <w:t>Обрабатывающие производства представлены в Брянском районе пр</w:t>
      </w:r>
      <w:r w:rsidRPr="00E77DA4">
        <w:rPr>
          <w:sz w:val="28"/>
          <w:szCs w:val="28"/>
        </w:rPr>
        <w:t>о</w:t>
      </w:r>
      <w:r w:rsidRPr="00E77DA4">
        <w:rPr>
          <w:sz w:val="28"/>
          <w:szCs w:val="28"/>
        </w:rPr>
        <w:t xml:space="preserve">изводством машин и оборудования, </w:t>
      </w:r>
      <w:r w:rsidR="00E77C1A">
        <w:rPr>
          <w:sz w:val="28"/>
          <w:szCs w:val="28"/>
        </w:rPr>
        <w:t xml:space="preserve">переработкой и консервированием </w:t>
      </w:r>
      <w:r w:rsidR="00AA1296">
        <w:rPr>
          <w:sz w:val="28"/>
          <w:szCs w:val="28"/>
        </w:rPr>
        <w:t>мяса</w:t>
      </w:r>
      <w:r w:rsidR="00E77C1A">
        <w:rPr>
          <w:sz w:val="28"/>
          <w:szCs w:val="28"/>
        </w:rPr>
        <w:t xml:space="preserve">, производством </w:t>
      </w:r>
      <w:r w:rsidRPr="00E77DA4">
        <w:rPr>
          <w:sz w:val="28"/>
          <w:szCs w:val="28"/>
        </w:rPr>
        <w:t>пищевых продуктов, напитков, одежды, производством бум</w:t>
      </w:r>
      <w:r w:rsidRPr="00E77DA4">
        <w:rPr>
          <w:sz w:val="28"/>
          <w:szCs w:val="28"/>
        </w:rPr>
        <w:t>а</w:t>
      </w:r>
      <w:r w:rsidRPr="00E77DA4">
        <w:rPr>
          <w:sz w:val="28"/>
          <w:szCs w:val="28"/>
        </w:rPr>
        <w:t>ги, мебели, металлических изделий, обработкой древесины и др.</w:t>
      </w:r>
      <w:r w:rsidRPr="00E77DA4">
        <w:rPr>
          <w:sz w:val="28"/>
          <w:szCs w:val="28"/>
          <w:shd w:val="clear" w:color="auto" w:fill="FFFFFF"/>
        </w:rPr>
        <w:t xml:space="preserve"> </w:t>
      </w:r>
    </w:p>
    <w:p w:rsidR="00052787" w:rsidRPr="004B13E7" w:rsidRDefault="00516BBE" w:rsidP="00052787">
      <w:pPr>
        <w:suppressAutoHyphens w:val="0"/>
        <w:ind w:firstLine="709"/>
        <w:jc w:val="both"/>
        <w:rPr>
          <w:sz w:val="28"/>
        </w:rPr>
      </w:pPr>
      <w:r w:rsidRPr="00E77DA4">
        <w:rPr>
          <w:sz w:val="28"/>
          <w:szCs w:val="28"/>
          <w:shd w:val="clear" w:color="auto" w:fill="FFFFFF"/>
        </w:rPr>
        <w:t>Лидирующее предприятие промышленности района  - завод нефтегаз</w:t>
      </w:r>
      <w:r w:rsidRPr="00E77DA4">
        <w:rPr>
          <w:sz w:val="28"/>
          <w:szCs w:val="28"/>
          <w:shd w:val="clear" w:color="auto" w:fill="FFFFFF"/>
        </w:rPr>
        <w:t>о</w:t>
      </w:r>
      <w:r w:rsidRPr="00E77DA4">
        <w:rPr>
          <w:sz w:val="28"/>
          <w:szCs w:val="28"/>
          <w:shd w:val="clear" w:color="auto" w:fill="FFFFFF"/>
        </w:rPr>
        <w:t>вого и энергетического оборудования «</w:t>
      </w:r>
      <w:proofErr w:type="spellStart"/>
      <w:r w:rsidRPr="00E77DA4">
        <w:rPr>
          <w:sz w:val="28"/>
          <w:szCs w:val="28"/>
          <w:shd w:val="clear" w:color="auto" w:fill="FFFFFF"/>
        </w:rPr>
        <w:t>ГазЭнергоКомплект</w:t>
      </w:r>
      <w:proofErr w:type="spellEnd"/>
      <w:r w:rsidRPr="00E77DA4">
        <w:rPr>
          <w:sz w:val="28"/>
          <w:szCs w:val="28"/>
          <w:shd w:val="clear" w:color="auto" w:fill="FFFFFF"/>
        </w:rPr>
        <w:t>». Предприятие производит автоматизированные газораспределительные станции (АГРС, АГРС-НП), блочно-модульные котельные, газорегуляторные пункты и др</w:t>
      </w:r>
      <w:r w:rsidRPr="00E77DA4">
        <w:rPr>
          <w:sz w:val="28"/>
          <w:szCs w:val="28"/>
          <w:shd w:val="clear" w:color="auto" w:fill="FFFFFF"/>
        </w:rPr>
        <w:t>у</w:t>
      </w:r>
      <w:r w:rsidRPr="00E77DA4">
        <w:rPr>
          <w:sz w:val="28"/>
          <w:szCs w:val="28"/>
          <w:shd w:val="clear" w:color="auto" w:fill="FFFFFF"/>
        </w:rPr>
        <w:t>гое</w:t>
      </w:r>
      <w:r w:rsidR="00C851FE" w:rsidRPr="00E77DA4">
        <w:rPr>
          <w:color w:val="000000"/>
          <w:sz w:val="28"/>
          <w:szCs w:val="28"/>
        </w:rPr>
        <w:t xml:space="preserve"> высокотехнологическое оборудование</w:t>
      </w:r>
      <w:r w:rsidRPr="00E77DA4">
        <w:rPr>
          <w:color w:val="000000"/>
          <w:sz w:val="28"/>
          <w:szCs w:val="28"/>
        </w:rPr>
        <w:t xml:space="preserve"> для нефтегазового комплекса. </w:t>
      </w:r>
      <w:r w:rsidRPr="00E77DA4">
        <w:rPr>
          <w:color w:val="000000"/>
          <w:sz w:val="28"/>
          <w:szCs w:val="28"/>
        </w:rPr>
        <w:lastRenderedPageBreak/>
        <w:t>Предприятие начало свою деятельность в 2021 году</w:t>
      </w:r>
      <w:r w:rsidRPr="004B13E7">
        <w:rPr>
          <w:color w:val="000000"/>
          <w:sz w:val="28"/>
          <w:szCs w:val="28"/>
        </w:rPr>
        <w:t>.</w:t>
      </w:r>
      <w:r w:rsidR="00052787" w:rsidRPr="004B13E7">
        <w:rPr>
          <w:sz w:val="28"/>
        </w:rPr>
        <w:t xml:space="preserve"> В конце марта 2024 года  завершено строительство нового цеха (2 очередь). </w:t>
      </w:r>
      <w:r w:rsidR="004B13E7" w:rsidRPr="004B13E7">
        <w:rPr>
          <w:sz w:val="28"/>
          <w:szCs w:val="28"/>
          <w:shd w:val="clear" w:color="auto" w:fill="FFFFFF"/>
        </w:rPr>
        <w:t>Предприятие продолжает свое развитие</w:t>
      </w:r>
      <w:r w:rsidR="006C7756">
        <w:rPr>
          <w:sz w:val="28"/>
          <w:szCs w:val="28"/>
          <w:shd w:val="clear" w:color="auto" w:fill="FFFFFF"/>
        </w:rPr>
        <w:t xml:space="preserve"> -</w:t>
      </w:r>
      <w:r w:rsidR="006C7756">
        <w:rPr>
          <w:sz w:val="28"/>
        </w:rPr>
        <w:t xml:space="preserve"> 3-я очередь строительства на стадии </w:t>
      </w:r>
      <w:r w:rsidR="00052787" w:rsidRPr="004B13E7">
        <w:rPr>
          <w:sz w:val="28"/>
        </w:rPr>
        <w:t>завершени</w:t>
      </w:r>
      <w:r w:rsidR="006C7756">
        <w:rPr>
          <w:sz w:val="28"/>
        </w:rPr>
        <w:t>я.</w:t>
      </w:r>
      <w:r w:rsidR="004B13E7" w:rsidRPr="004B13E7">
        <w:rPr>
          <w:sz w:val="28"/>
        </w:rPr>
        <w:t xml:space="preserve"> За 2024 год предприятием произведено продукции </w:t>
      </w:r>
      <w:r w:rsidR="00597018">
        <w:rPr>
          <w:sz w:val="28"/>
        </w:rPr>
        <w:t xml:space="preserve">8,5 </w:t>
      </w:r>
      <w:proofErr w:type="spellStart"/>
      <w:r w:rsidR="00597018">
        <w:rPr>
          <w:sz w:val="28"/>
        </w:rPr>
        <w:t>мдрд</w:t>
      </w:r>
      <w:proofErr w:type="spellEnd"/>
      <w:r w:rsidR="00597018">
        <w:rPr>
          <w:sz w:val="28"/>
        </w:rPr>
        <w:t xml:space="preserve">. </w:t>
      </w:r>
      <w:r w:rsidR="00212AEB">
        <w:rPr>
          <w:sz w:val="28"/>
        </w:rPr>
        <w:t>р</w:t>
      </w:r>
      <w:r w:rsidR="00597018">
        <w:rPr>
          <w:sz w:val="28"/>
        </w:rPr>
        <w:t>ублей</w:t>
      </w:r>
      <w:r w:rsidR="00212AEB">
        <w:rPr>
          <w:sz w:val="28"/>
        </w:rPr>
        <w:t>,</w:t>
      </w:r>
      <w:r w:rsidR="00597018">
        <w:rPr>
          <w:sz w:val="28"/>
        </w:rPr>
        <w:t xml:space="preserve"> </w:t>
      </w:r>
      <w:r w:rsidR="00212AEB">
        <w:rPr>
          <w:sz w:val="28"/>
        </w:rPr>
        <w:t>ожидаемый рост в 2025 году-</w:t>
      </w:r>
      <w:r w:rsidR="00212AEB" w:rsidRPr="00D848B0">
        <w:rPr>
          <w:sz w:val="28"/>
        </w:rPr>
        <w:t>1</w:t>
      </w:r>
      <w:r w:rsidR="00467214" w:rsidRPr="00D848B0">
        <w:rPr>
          <w:sz w:val="28"/>
        </w:rPr>
        <w:t>06</w:t>
      </w:r>
      <w:r w:rsidR="00212AEB" w:rsidRPr="00D848B0">
        <w:rPr>
          <w:sz w:val="28"/>
        </w:rPr>
        <w:t>%.</w:t>
      </w:r>
    </w:p>
    <w:p w:rsidR="00413DFF" w:rsidRPr="00413DFF" w:rsidRDefault="00413DFF" w:rsidP="00413DFF">
      <w:pPr>
        <w:suppressAutoHyphens w:val="0"/>
        <w:ind w:firstLine="709"/>
        <w:jc w:val="both"/>
        <w:rPr>
          <w:sz w:val="28"/>
        </w:rPr>
      </w:pPr>
      <w:r>
        <w:rPr>
          <w:sz w:val="28"/>
        </w:rPr>
        <w:t>Основной вид деятельност</w:t>
      </w:r>
      <w:proofErr w:type="gramStart"/>
      <w:r>
        <w:rPr>
          <w:sz w:val="28"/>
        </w:rPr>
        <w:t xml:space="preserve">и </w:t>
      </w:r>
      <w:r w:rsidRPr="00413DFF">
        <w:rPr>
          <w:sz w:val="28"/>
        </w:rPr>
        <w:t>ООО</w:t>
      </w:r>
      <w:proofErr w:type="gramEnd"/>
      <w:r w:rsidRPr="00413DFF">
        <w:rPr>
          <w:sz w:val="28"/>
        </w:rPr>
        <w:t xml:space="preserve"> «ЮАМЕТ»</w:t>
      </w:r>
      <w:r>
        <w:rPr>
          <w:sz w:val="28"/>
        </w:rPr>
        <w:t xml:space="preserve"> – обработка металлов и нанесение покрытий на металл. Предприятие изготавливает оборудование для детских и спортивных площадок. За 2024 год произведено продукции на 110 млн. руб., по итогам 2025 года  ожидается 130 млн. руб.</w:t>
      </w:r>
    </w:p>
    <w:p w:rsidR="00413DFF" w:rsidRPr="00CE51E1" w:rsidRDefault="00413DFF" w:rsidP="00413DFF">
      <w:pPr>
        <w:suppressAutoHyphens w:val="0"/>
        <w:ind w:firstLine="709"/>
        <w:jc w:val="both"/>
        <w:rPr>
          <w:sz w:val="28"/>
        </w:rPr>
      </w:pPr>
      <w:r w:rsidRPr="00CE51E1">
        <w:rPr>
          <w:sz w:val="28"/>
        </w:rPr>
        <w:t>ООО «</w:t>
      </w:r>
      <w:proofErr w:type="spellStart"/>
      <w:r w:rsidRPr="00CE51E1">
        <w:rPr>
          <w:sz w:val="28"/>
        </w:rPr>
        <w:t>Полисервис</w:t>
      </w:r>
      <w:proofErr w:type="spellEnd"/>
      <w:r w:rsidRPr="00CE51E1">
        <w:rPr>
          <w:sz w:val="28"/>
        </w:rPr>
        <w:t>» предприятие по производству бумажных изделий хозяйственно-бытового и санитарно-гигиенического назначения за 2024 год произведенной продукции</w:t>
      </w:r>
      <w:r w:rsidR="00CE51E1" w:rsidRPr="00CE51E1">
        <w:rPr>
          <w:sz w:val="28"/>
        </w:rPr>
        <w:t xml:space="preserve"> на 132,4 млн. руб.</w:t>
      </w:r>
      <w:r w:rsidR="00CE51E1">
        <w:rPr>
          <w:sz w:val="28"/>
        </w:rPr>
        <w:t xml:space="preserve">, </w:t>
      </w:r>
    </w:p>
    <w:p w:rsidR="00D52735" w:rsidRPr="00D52735" w:rsidRDefault="00D52735" w:rsidP="00D52735">
      <w:pPr>
        <w:suppressAutoHyphens w:val="0"/>
        <w:ind w:firstLine="709"/>
        <w:jc w:val="both"/>
        <w:rPr>
          <w:sz w:val="28"/>
        </w:rPr>
      </w:pPr>
      <w:r w:rsidRPr="00D52735">
        <w:rPr>
          <w:sz w:val="28"/>
        </w:rPr>
        <w:t>ООО «Корунд»</w:t>
      </w:r>
      <w:r>
        <w:rPr>
          <w:sz w:val="28"/>
        </w:rPr>
        <w:t xml:space="preserve"> занимается</w:t>
      </w:r>
      <w:r w:rsidR="00FB1E46">
        <w:rPr>
          <w:sz w:val="28"/>
        </w:rPr>
        <w:t xml:space="preserve"> заготовкой и переработкой древесины. В</w:t>
      </w:r>
      <w:r w:rsidR="00FB1E46">
        <w:rPr>
          <w:sz w:val="28"/>
        </w:rPr>
        <w:t>и</w:t>
      </w:r>
      <w:r w:rsidR="00FB1E46">
        <w:rPr>
          <w:sz w:val="28"/>
        </w:rPr>
        <w:t>ды выпускаемой продукции - пиломатериалы, поддоны. Произведено пр</w:t>
      </w:r>
      <w:r w:rsidR="00FB1E46">
        <w:rPr>
          <w:sz w:val="28"/>
        </w:rPr>
        <w:t>о</w:t>
      </w:r>
      <w:r w:rsidR="00FB1E46">
        <w:rPr>
          <w:sz w:val="28"/>
        </w:rPr>
        <w:t>дукции прошлого года 10,5 млн. руб., планируемый темп роста текущего</w:t>
      </w:r>
      <w:r w:rsidR="00CE5090">
        <w:rPr>
          <w:sz w:val="28"/>
        </w:rPr>
        <w:t xml:space="preserve"> </w:t>
      </w:r>
      <w:r w:rsidR="00363834">
        <w:rPr>
          <w:sz w:val="28"/>
        </w:rPr>
        <w:t>г</w:t>
      </w:r>
      <w:r w:rsidR="00363834">
        <w:rPr>
          <w:sz w:val="28"/>
        </w:rPr>
        <w:t>о</w:t>
      </w:r>
      <w:r w:rsidR="00363834">
        <w:rPr>
          <w:sz w:val="28"/>
        </w:rPr>
        <w:t>да к прошлому</w:t>
      </w:r>
      <w:r w:rsidR="00FB1E46">
        <w:rPr>
          <w:sz w:val="28"/>
        </w:rPr>
        <w:t xml:space="preserve"> -114%.</w:t>
      </w:r>
    </w:p>
    <w:p w:rsidR="00413DFF" w:rsidRDefault="003E0A95" w:rsidP="00516BBE">
      <w:pPr>
        <w:suppressAutoHyphens w:val="0"/>
        <w:ind w:firstLine="709"/>
        <w:jc w:val="both"/>
        <w:rPr>
          <w:color w:val="000000"/>
          <w:sz w:val="28"/>
          <w:szCs w:val="28"/>
        </w:rPr>
      </w:pPr>
      <w:r w:rsidRPr="006648E1">
        <w:rPr>
          <w:color w:val="000000"/>
          <w:sz w:val="28"/>
          <w:szCs w:val="28"/>
        </w:rPr>
        <w:t>Производство мяса и пищевых субпродуктов в охлажденном и замор</w:t>
      </w:r>
      <w:r w:rsidRPr="006648E1">
        <w:rPr>
          <w:color w:val="000000"/>
          <w:sz w:val="28"/>
          <w:szCs w:val="28"/>
        </w:rPr>
        <w:t>о</w:t>
      </w:r>
      <w:r w:rsidRPr="006648E1">
        <w:rPr>
          <w:color w:val="000000"/>
          <w:sz w:val="28"/>
          <w:szCs w:val="28"/>
        </w:rPr>
        <w:t xml:space="preserve">женном виде ООО «Дружба» в 2024 году составило 29,8 тыс. тонн на 3 919,3 млн. рублей (2023 год -32,4 тыс. тонн на 94084,5 млн. руб.). </w:t>
      </w:r>
      <w:r w:rsidR="006648E1" w:rsidRPr="006648E1">
        <w:rPr>
          <w:color w:val="000000"/>
          <w:sz w:val="28"/>
          <w:szCs w:val="28"/>
        </w:rPr>
        <w:t>Снижение прои</w:t>
      </w:r>
      <w:r w:rsidR="006648E1" w:rsidRPr="006648E1">
        <w:rPr>
          <w:color w:val="000000"/>
          <w:sz w:val="28"/>
          <w:szCs w:val="28"/>
        </w:rPr>
        <w:t>з</w:t>
      </w:r>
      <w:r w:rsidR="006648E1" w:rsidRPr="006648E1">
        <w:rPr>
          <w:color w:val="000000"/>
          <w:sz w:val="28"/>
          <w:szCs w:val="28"/>
        </w:rPr>
        <w:t xml:space="preserve">водства </w:t>
      </w:r>
      <w:r w:rsidRPr="006648E1">
        <w:rPr>
          <w:color w:val="000000"/>
          <w:sz w:val="28"/>
          <w:szCs w:val="28"/>
        </w:rPr>
        <w:t xml:space="preserve">планируется </w:t>
      </w:r>
      <w:r w:rsidR="006648E1" w:rsidRPr="006648E1">
        <w:rPr>
          <w:color w:val="000000"/>
          <w:sz w:val="28"/>
          <w:szCs w:val="28"/>
        </w:rPr>
        <w:t xml:space="preserve"> </w:t>
      </w:r>
      <w:r w:rsidR="006648E1">
        <w:rPr>
          <w:color w:val="000000"/>
          <w:sz w:val="28"/>
          <w:szCs w:val="28"/>
        </w:rPr>
        <w:t xml:space="preserve">также и </w:t>
      </w:r>
      <w:r w:rsidR="006648E1" w:rsidRPr="006648E1">
        <w:rPr>
          <w:color w:val="000000"/>
          <w:sz w:val="28"/>
          <w:szCs w:val="28"/>
        </w:rPr>
        <w:t xml:space="preserve"> в 2025 году </w:t>
      </w:r>
      <w:r w:rsidR="006648E1">
        <w:rPr>
          <w:color w:val="000000"/>
          <w:sz w:val="28"/>
          <w:szCs w:val="28"/>
        </w:rPr>
        <w:t xml:space="preserve">- </w:t>
      </w:r>
      <w:r w:rsidRPr="006648E1">
        <w:rPr>
          <w:color w:val="000000"/>
          <w:sz w:val="28"/>
          <w:szCs w:val="28"/>
        </w:rPr>
        <w:t>до 19 тонн, что связано с АЧС (африканская чума свиней)</w:t>
      </w:r>
      <w:r w:rsidR="006648E1" w:rsidRPr="006648E1">
        <w:rPr>
          <w:color w:val="000000"/>
          <w:sz w:val="28"/>
          <w:szCs w:val="28"/>
        </w:rPr>
        <w:t>.</w:t>
      </w:r>
    </w:p>
    <w:p w:rsidR="001A55BF" w:rsidRPr="000F58E5" w:rsidRDefault="002A2FC1" w:rsidP="001A55BF">
      <w:pPr>
        <w:suppressAutoHyphens w:val="0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П</w:t>
      </w:r>
      <w:r w:rsidR="001A55BF" w:rsidRPr="005F34F3">
        <w:rPr>
          <w:sz w:val="28"/>
          <w:szCs w:val="28"/>
        </w:rPr>
        <w:t>редприятиями обрабатывающих произво</w:t>
      </w:r>
      <w:proofErr w:type="gramStart"/>
      <w:r w:rsidR="001A55BF" w:rsidRPr="005F34F3">
        <w:rPr>
          <w:sz w:val="28"/>
          <w:szCs w:val="28"/>
        </w:rPr>
        <w:t xml:space="preserve">дств </w:t>
      </w:r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огнозируется, что </w:t>
      </w:r>
      <w:r w:rsidR="00C45544">
        <w:rPr>
          <w:sz w:val="28"/>
          <w:szCs w:val="28"/>
        </w:rPr>
        <w:t>б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дет</w:t>
      </w:r>
      <w:r w:rsidR="001A55BF" w:rsidRPr="005F34F3">
        <w:rPr>
          <w:sz w:val="28"/>
          <w:szCs w:val="28"/>
        </w:rPr>
        <w:t xml:space="preserve"> отгружено продукции в ценах соответствующих лет </w:t>
      </w:r>
      <w:r w:rsidR="005F34F3" w:rsidRPr="005F34F3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в 2026 году - </w:t>
      </w:r>
      <w:r w:rsidR="005F34F3" w:rsidRPr="005F34F3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="005F34F3" w:rsidRPr="005F34F3">
        <w:rPr>
          <w:sz w:val="28"/>
          <w:szCs w:val="28"/>
        </w:rPr>
        <w:t> </w:t>
      </w:r>
      <w:r>
        <w:rPr>
          <w:sz w:val="28"/>
          <w:szCs w:val="28"/>
        </w:rPr>
        <w:t>495</w:t>
      </w:r>
      <w:r w:rsidR="005F34F3" w:rsidRPr="005F34F3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="001A55BF" w:rsidRPr="005F34F3">
        <w:rPr>
          <w:sz w:val="28"/>
          <w:szCs w:val="28"/>
        </w:rPr>
        <w:t xml:space="preserve"> млн. рублей  </w:t>
      </w:r>
      <w:r w:rsidR="00541026" w:rsidRPr="005F34F3">
        <w:rPr>
          <w:sz w:val="28"/>
          <w:szCs w:val="28"/>
        </w:rPr>
        <w:t>(</w:t>
      </w:r>
      <w:r w:rsidR="001A55BF" w:rsidRPr="005F34F3">
        <w:rPr>
          <w:sz w:val="28"/>
          <w:szCs w:val="28"/>
        </w:rPr>
        <w:t>1</w:t>
      </w:r>
      <w:r w:rsidR="00CF1028" w:rsidRPr="005F34F3">
        <w:rPr>
          <w:sz w:val="28"/>
          <w:szCs w:val="28"/>
        </w:rPr>
        <w:t>0</w:t>
      </w:r>
      <w:r w:rsidR="00D848B0">
        <w:rPr>
          <w:sz w:val="28"/>
          <w:szCs w:val="28"/>
        </w:rPr>
        <w:t>7</w:t>
      </w:r>
      <w:r w:rsidR="001A55BF" w:rsidRPr="005F34F3">
        <w:rPr>
          <w:sz w:val="28"/>
          <w:szCs w:val="28"/>
        </w:rPr>
        <w:t>% к уровню 202</w:t>
      </w:r>
      <w:r>
        <w:rPr>
          <w:sz w:val="28"/>
          <w:szCs w:val="28"/>
        </w:rPr>
        <w:t>5</w:t>
      </w:r>
      <w:r w:rsidR="00886812" w:rsidRPr="005F34F3">
        <w:rPr>
          <w:sz w:val="28"/>
          <w:szCs w:val="28"/>
        </w:rPr>
        <w:t xml:space="preserve"> года</w:t>
      </w:r>
      <w:r w:rsidR="00541026" w:rsidRPr="005F34F3">
        <w:rPr>
          <w:sz w:val="28"/>
          <w:szCs w:val="28"/>
        </w:rPr>
        <w:t>)</w:t>
      </w:r>
      <w:r>
        <w:rPr>
          <w:sz w:val="28"/>
          <w:szCs w:val="28"/>
        </w:rPr>
        <w:t>, в 2027 году - 18 720,3 млн. рублей</w:t>
      </w:r>
      <w:r w:rsidR="00541026" w:rsidRPr="005F34F3">
        <w:rPr>
          <w:sz w:val="28"/>
          <w:szCs w:val="28"/>
        </w:rPr>
        <w:t xml:space="preserve"> и </w:t>
      </w:r>
      <w:r w:rsidRPr="005F34F3">
        <w:rPr>
          <w:sz w:val="28"/>
          <w:szCs w:val="28"/>
        </w:rPr>
        <w:t>в 2028 году</w:t>
      </w:r>
      <w:r>
        <w:rPr>
          <w:sz w:val="28"/>
          <w:szCs w:val="28"/>
        </w:rPr>
        <w:t xml:space="preserve">- </w:t>
      </w:r>
      <w:r w:rsidR="00D848B0">
        <w:rPr>
          <w:sz w:val="28"/>
          <w:szCs w:val="28"/>
        </w:rPr>
        <w:t>20 030,7</w:t>
      </w:r>
      <w:r w:rsidR="001A55BF" w:rsidRPr="005F34F3">
        <w:rPr>
          <w:sz w:val="28"/>
          <w:szCs w:val="28"/>
        </w:rPr>
        <w:t xml:space="preserve"> млн. рублей</w:t>
      </w:r>
      <w:r w:rsidR="00541026" w:rsidRPr="005F34F3">
        <w:rPr>
          <w:sz w:val="28"/>
          <w:szCs w:val="28"/>
        </w:rPr>
        <w:t>.</w:t>
      </w:r>
      <w:r w:rsidR="001A55BF" w:rsidRPr="005F34F3">
        <w:rPr>
          <w:sz w:val="28"/>
          <w:szCs w:val="28"/>
        </w:rPr>
        <w:t xml:space="preserve"> </w:t>
      </w:r>
    </w:p>
    <w:p w:rsidR="001A55BF" w:rsidRPr="00EB5606" w:rsidRDefault="003C4779" w:rsidP="001A55BF">
      <w:pPr>
        <w:suppressAutoHyphens w:val="0"/>
        <w:ind w:firstLine="709"/>
        <w:jc w:val="both"/>
        <w:rPr>
          <w:sz w:val="28"/>
          <w:szCs w:val="28"/>
        </w:rPr>
      </w:pPr>
      <w:r w:rsidRPr="00EB5606">
        <w:rPr>
          <w:sz w:val="28"/>
          <w:szCs w:val="28"/>
        </w:rPr>
        <w:t>Организации</w:t>
      </w:r>
      <w:r w:rsidR="00F4524F" w:rsidRPr="00EB5606">
        <w:rPr>
          <w:sz w:val="28"/>
          <w:szCs w:val="28"/>
        </w:rPr>
        <w:t>,</w:t>
      </w:r>
      <w:r w:rsidRPr="00EB5606">
        <w:rPr>
          <w:sz w:val="28"/>
          <w:szCs w:val="28"/>
        </w:rPr>
        <w:t xml:space="preserve"> предоставляющие услуги теплоснабжения и горячего в</w:t>
      </w:r>
      <w:r w:rsidRPr="00EB5606">
        <w:rPr>
          <w:sz w:val="28"/>
          <w:szCs w:val="28"/>
        </w:rPr>
        <w:t>о</w:t>
      </w:r>
      <w:r w:rsidRPr="00EB5606">
        <w:rPr>
          <w:sz w:val="28"/>
          <w:szCs w:val="28"/>
        </w:rPr>
        <w:t>доснабжения населению Брянского района: ГУП «</w:t>
      </w:r>
      <w:proofErr w:type="spellStart"/>
      <w:r w:rsidRPr="00EB5606">
        <w:rPr>
          <w:sz w:val="28"/>
          <w:szCs w:val="28"/>
        </w:rPr>
        <w:t>Брянсккоммунэнерго</w:t>
      </w:r>
      <w:proofErr w:type="spellEnd"/>
      <w:r w:rsidR="004A1151" w:rsidRPr="00EB5606">
        <w:rPr>
          <w:sz w:val="28"/>
          <w:szCs w:val="28"/>
        </w:rPr>
        <w:t>», ООО «Актив», ООО «Тепло–Эко»</w:t>
      </w:r>
      <w:r w:rsidRPr="00EB5606">
        <w:rPr>
          <w:sz w:val="28"/>
          <w:szCs w:val="28"/>
        </w:rPr>
        <w:t xml:space="preserve"> и другие. </w:t>
      </w:r>
      <w:proofErr w:type="gramStart"/>
      <w:r w:rsidRPr="00EB5606">
        <w:rPr>
          <w:sz w:val="28"/>
          <w:szCs w:val="28"/>
        </w:rPr>
        <w:t>По оценке 202</w:t>
      </w:r>
      <w:r w:rsidR="005F34F3" w:rsidRPr="00EB5606">
        <w:rPr>
          <w:sz w:val="28"/>
          <w:szCs w:val="28"/>
        </w:rPr>
        <w:t>5</w:t>
      </w:r>
      <w:r w:rsidRPr="00EB5606">
        <w:rPr>
          <w:sz w:val="28"/>
          <w:szCs w:val="28"/>
        </w:rPr>
        <w:t xml:space="preserve"> года объем о</w:t>
      </w:r>
      <w:r w:rsidRPr="00EB5606">
        <w:rPr>
          <w:sz w:val="28"/>
          <w:szCs w:val="28"/>
        </w:rPr>
        <w:t>т</w:t>
      </w:r>
      <w:r w:rsidRPr="00EB5606">
        <w:rPr>
          <w:sz w:val="28"/>
          <w:szCs w:val="28"/>
        </w:rPr>
        <w:t>груженных товаров собственного производства, выполненных работ и услуг п</w:t>
      </w:r>
      <w:r w:rsidR="001A55BF" w:rsidRPr="00EB5606">
        <w:rPr>
          <w:sz w:val="28"/>
          <w:szCs w:val="28"/>
        </w:rPr>
        <w:t>о вид</w:t>
      </w:r>
      <w:r w:rsidRPr="00EB5606">
        <w:rPr>
          <w:sz w:val="28"/>
          <w:szCs w:val="28"/>
        </w:rPr>
        <w:t>у</w:t>
      </w:r>
      <w:r w:rsidR="001A55BF" w:rsidRPr="00EB5606">
        <w:rPr>
          <w:sz w:val="28"/>
          <w:szCs w:val="28"/>
        </w:rPr>
        <w:t xml:space="preserve"> деятельности "Обеспечение электрической энергией, газом и паром; кондиционирование воздуха»" </w:t>
      </w:r>
      <w:r w:rsidRPr="00EB5606">
        <w:rPr>
          <w:sz w:val="28"/>
          <w:szCs w:val="28"/>
        </w:rPr>
        <w:t xml:space="preserve">составит </w:t>
      </w:r>
      <w:r w:rsidR="001A55BF" w:rsidRPr="00EB5606">
        <w:rPr>
          <w:sz w:val="28"/>
          <w:szCs w:val="28"/>
        </w:rPr>
        <w:t xml:space="preserve"> </w:t>
      </w:r>
      <w:r w:rsidR="005F34F3" w:rsidRPr="00EB5606">
        <w:rPr>
          <w:sz w:val="28"/>
          <w:szCs w:val="28"/>
        </w:rPr>
        <w:t>2</w:t>
      </w:r>
      <w:r w:rsidR="00C45544">
        <w:rPr>
          <w:sz w:val="28"/>
          <w:szCs w:val="28"/>
        </w:rPr>
        <w:t>39,1</w:t>
      </w:r>
      <w:r w:rsidRPr="00EB5606">
        <w:rPr>
          <w:sz w:val="28"/>
          <w:szCs w:val="28"/>
        </w:rPr>
        <w:t xml:space="preserve"> млн. рублей (к</w:t>
      </w:r>
      <w:r w:rsidR="001A55BF" w:rsidRPr="00EB5606">
        <w:rPr>
          <w:sz w:val="28"/>
          <w:szCs w:val="28"/>
        </w:rPr>
        <w:t xml:space="preserve"> 202</w:t>
      </w:r>
      <w:r w:rsidR="005F34F3" w:rsidRPr="00EB5606">
        <w:rPr>
          <w:sz w:val="28"/>
          <w:szCs w:val="28"/>
        </w:rPr>
        <w:t>4</w:t>
      </w:r>
      <w:r w:rsidR="001A55BF" w:rsidRPr="00EB5606">
        <w:rPr>
          <w:sz w:val="28"/>
          <w:szCs w:val="28"/>
        </w:rPr>
        <w:t>г. – 1</w:t>
      </w:r>
      <w:r w:rsidR="00C45544">
        <w:rPr>
          <w:sz w:val="28"/>
          <w:szCs w:val="28"/>
        </w:rPr>
        <w:t>05,8</w:t>
      </w:r>
      <w:r w:rsidR="001A55BF" w:rsidRPr="00EB5606">
        <w:rPr>
          <w:sz w:val="28"/>
          <w:szCs w:val="28"/>
        </w:rPr>
        <w:t>%; в 202</w:t>
      </w:r>
      <w:r w:rsidR="00EB5606" w:rsidRPr="00EB5606">
        <w:rPr>
          <w:sz w:val="28"/>
          <w:szCs w:val="28"/>
        </w:rPr>
        <w:t>6</w:t>
      </w:r>
      <w:r w:rsidR="001A55BF" w:rsidRPr="00EB5606">
        <w:rPr>
          <w:sz w:val="28"/>
          <w:szCs w:val="28"/>
        </w:rPr>
        <w:t xml:space="preserve"> году – </w:t>
      </w:r>
      <w:r w:rsidR="004A1151" w:rsidRPr="00EB5606">
        <w:rPr>
          <w:sz w:val="28"/>
          <w:szCs w:val="28"/>
        </w:rPr>
        <w:t>2</w:t>
      </w:r>
      <w:r w:rsidR="00EB5606" w:rsidRPr="00EB5606">
        <w:rPr>
          <w:sz w:val="28"/>
          <w:szCs w:val="28"/>
        </w:rPr>
        <w:t>6</w:t>
      </w:r>
      <w:r w:rsidR="00C45544">
        <w:rPr>
          <w:sz w:val="28"/>
          <w:szCs w:val="28"/>
        </w:rPr>
        <w:t>3,4</w:t>
      </w:r>
      <w:r w:rsidR="001A55BF" w:rsidRPr="00EB5606">
        <w:rPr>
          <w:sz w:val="28"/>
          <w:szCs w:val="28"/>
        </w:rPr>
        <w:t xml:space="preserve"> млн. рублей </w:t>
      </w:r>
      <w:r w:rsidRPr="00EB5606">
        <w:rPr>
          <w:sz w:val="28"/>
          <w:szCs w:val="28"/>
        </w:rPr>
        <w:t>(1</w:t>
      </w:r>
      <w:r w:rsidR="00EB5606" w:rsidRPr="00EB5606">
        <w:rPr>
          <w:sz w:val="28"/>
          <w:szCs w:val="28"/>
        </w:rPr>
        <w:t>10</w:t>
      </w:r>
      <w:r w:rsidR="00C0609E" w:rsidRPr="00EB5606">
        <w:rPr>
          <w:sz w:val="28"/>
          <w:szCs w:val="28"/>
        </w:rPr>
        <w:t>,2</w:t>
      </w:r>
      <w:r w:rsidR="001A55BF" w:rsidRPr="00EB5606">
        <w:rPr>
          <w:sz w:val="28"/>
          <w:szCs w:val="28"/>
        </w:rPr>
        <w:t>%</w:t>
      </w:r>
      <w:r w:rsidRPr="00EB5606">
        <w:rPr>
          <w:sz w:val="28"/>
          <w:szCs w:val="28"/>
        </w:rPr>
        <w:t>)</w:t>
      </w:r>
      <w:r w:rsidR="001A55BF" w:rsidRPr="00EB5606">
        <w:rPr>
          <w:sz w:val="28"/>
          <w:szCs w:val="28"/>
        </w:rPr>
        <w:t>; в 202</w:t>
      </w:r>
      <w:r w:rsidR="00EB5606" w:rsidRPr="00EB5606">
        <w:rPr>
          <w:sz w:val="28"/>
          <w:szCs w:val="28"/>
        </w:rPr>
        <w:t>7</w:t>
      </w:r>
      <w:r w:rsidR="001A55BF" w:rsidRPr="00EB5606">
        <w:rPr>
          <w:sz w:val="28"/>
          <w:szCs w:val="28"/>
        </w:rPr>
        <w:t xml:space="preserve"> году – </w:t>
      </w:r>
      <w:r w:rsidR="004A1151" w:rsidRPr="00EB5606">
        <w:rPr>
          <w:sz w:val="28"/>
          <w:szCs w:val="28"/>
        </w:rPr>
        <w:t>2</w:t>
      </w:r>
      <w:r w:rsidR="00EB5606" w:rsidRPr="00EB5606">
        <w:rPr>
          <w:sz w:val="28"/>
          <w:szCs w:val="28"/>
        </w:rPr>
        <w:t>9</w:t>
      </w:r>
      <w:r w:rsidR="00C45544">
        <w:rPr>
          <w:sz w:val="28"/>
          <w:szCs w:val="28"/>
        </w:rPr>
        <w:t>0,3</w:t>
      </w:r>
      <w:r w:rsidR="001A55BF" w:rsidRPr="00EB5606">
        <w:rPr>
          <w:sz w:val="28"/>
          <w:szCs w:val="28"/>
        </w:rPr>
        <w:t xml:space="preserve"> млн. рублей </w:t>
      </w:r>
      <w:r w:rsidRPr="00EB5606">
        <w:rPr>
          <w:sz w:val="28"/>
          <w:szCs w:val="28"/>
        </w:rPr>
        <w:t>(1</w:t>
      </w:r>
      <w:r w:rsidR="00EB5606" w:rsidRPr="00EB5606">
        <w:rPr>
          <w:sz w:val="28"/>
          <w:szCs w:val="28"/>
        </w:rPr>
        <w:t>10,2</w:t>
      </w:r>
      <w:r w:rsidR="001A55BF" w:rsidRPr="00EB5606">
        <w:rPr>
          <w:sz w:val="28"/>
          <w:szCs w:val="28"/>
        </w:rPr>
        <w:t>%</w:t>
      </w:r>
      <w:r w:rsidRPr="00EB5606">
        <w:rPr>
          <w:sz w:val="28"/>
          <w:szCs w:val="28"/>
        </w:rPr>
        <w:t>)</w:t>
      </w:r>
      <w:r w:rsidR="001A55BF" w:rsidRPr="00EB5606">
        <w:rPr>
          <w:sz w:val="28"/>
          <w:szCs w:val="28"/>
        </w:rPr>
        <w:t>; в 202</w:t>
      </w:r>
      <w:r w:rsidR="00EB5606" w:rsidRPr="00EB5606">
        <w:rPr>
          <w:sz w:val="28"/>
          <w:szCs w:val="28"/>
        </w:rPr>
        <w:t>8</w:t>
      </w:r>
      <w:r w:rsidR="001A55BF" w:rsidRPr="00EB5606">
        <w:rPr>
          <w:sz w:val="28"/>
          <w:szCs w:val="28"/>
        </w:rPr>
        <w:t xml:space="preserve"> году – </w:t>
      </w:r>
      <w:r w:rsidR="00EB5606" w:rsidRPr="00EB5606">
        <w:rPr>
          <w:sz w:val="28"/>
          <w:szCs w:val="28"/>
        </w:rPr>
        <w:t>3</w:t>
      </w:r>
      <w:r w:rsidR="00C45544">
        <w:rPr>
          <w:sz w:val="28"/>
          <w:szCs w:val="28"/>
        </w:rPr>
        <w:t>19,9</w:t>
      </w:r>
      <w:r w:rsidR="001A55BF" w:rsidRPr="00EB5606">
        <w:rPr>
          <w:sz w:val="28"/>
          <w:szCs w:val="28"/>
        </w:rPr>
        <w:t xml:space="preserve"> млн. рублей </w:t>
      </w:r>
      <w:r w:rsidRPr="00EB5606">
        <w:rPr>
          <w:sz w:val="28"/>
          <w:szCs w:val="28"/>
        </w:rPr>
        <w:t>(1</w:t>
      </w:r>
      <w:r w:rsidR="00EB5606" w:rsidRPr="00EB5606">
        <w:rPr>
          <w:sz w:val="28"/>
          <w:szCs w:val="28"/>
        </w:rPr>
        <w:t>10,2</w:t>
      </w:r>
      <w:r w:rsidRPr="00EB5606">
        <w:rPr>
          <w:sz w:val="28"/>
          <w:szCs w:val="28"/>
        </w:rPr>
        <w:t>%).</w:t>
      </w:r>
      <w:proofErr w:type="gramEnd"/>
    </w:p>
    <w:p w:rsidR="009865EF" w:rsidRPr="0042115D" w:rsidRDefault="001A55BF" w:rsidP="001A55BF">
      <w:pPr>
        <w:suppressAutoHyphens w:val="0"/>
        <w:ind w:firstLine="709"/>
        <w:jc w:val="both"/>
        <w:rPr>
          <w:sz w:val="28"/>
          <w:szCs w:val="28"/>
        </w:rPr>
      </w:pPr>
      <w:r w:rsidRPr="0042115D">
        <w:rPr>
          <w:sz w:val="28"/>
          <w:szCs w:val="28"/>
        </w:rPr>
        <w:t>По предприятиям вида деятельности "Водоснабжение; водоотведение, организация сбора и утилизации отходов, деятельность по ликвидации з</w:t>
      </w:r>
      <w:r w:rsidRPr="0042115D">
        <w:rPr>
          <w:sz w:val="28"/>
          <w:szCs w:val="28"/>
        </w:rPr>
        <w:t>а</w:t>
      </w:r>
      <w:r w:rsidRPr="0042115D">
        <w:rPr>
          <w:sz w:val="28"/>
          <w:szCs w:val="28"/>
        </w:rPr>
        <w:t xml:space="preserve">грязнений" представленные в районе предприятиями: </w:t>
      </w:r>
      <w:proofErr w:type="gramStart"/>
      <w:r w:rsidRPr="0042115D">
        <w:rPr>
          <w:sz w:val="28"/>
          <w:szCs w:val="28"/>
        </w:rPr>
        <w:t xml:space="preserve">ООО «Мегаполис – Инвест», </w:t>
      </w:r>
      <w:r w:rsidR="00410392" w:rsidRPr="0042115D">
        <w:rPr>
          <w:sz w:val="28"/>
          <w:szCs w:val="28"/>
        </w:rPr>
        <w:t xml:space="preserve">ООО «Атмосфера», МУП «Отрадное», ООО «Строй-Н», </w:t>
      </w:r>
      <w:r w:rsidRPr="0042115D">
        <w:rPr>
          <w:sz w:val="28"/>
          <w:szCs w:val="28"/>
        </w:rPr>
        <w:t xml:space="preserve">МУП «Возрождение», </w:t>
      </w:r>
      <w:r w:rsidR="007C6B26" w:rsidRPr="0042115D">
        <w:rPr>
          <w:sz w:val="28"/>
          <w:szCs w:val="28"/>
        </w:rPr>
        <w:t xml:space="preserve">ООО </w:t>
      </w:r>
      <w:r w:rsidR="00410392" w:rsidRPr="0042115D">
        <w:rPr>
          <w:sz w:val="28"/>
          <w:szCs w:val="28"/>
        </w:rPr>
        <w:t>«Брянский городской водоканал»</w:t>
      </w:r>
      <w:r w:rsidR="00893C9C" w:rsidRPr="0042115D">
        <w:rPr>
          <w:sz w:val="28"/>
          <w:szCs w:val="28"/>
        </w:rPr>
        <w:t xml:space="preserve"> и другие</w:t>
      </w:r>
      <w:r w:rsidR="00410392" w:rsidRPr="0042115D">
        <w:rPr>
          <w:sz w:val="28"/>
          <w:szCs w:val="28"/>
        </w:rPr>
        <w:t xml:space="preserve">, </w:t>
      </w:r>
      <w:r w:rsidRPr="0042115D">
        <w:rPr>
          <w:sz w:val="28"/>
          <w:szCs w:val="28"/>
        </w:rPr>
        <w:t>объем о</w:t>
      </w:r>
      <w:r w:rsidRPr="0042115D">
        <w:rPr>
          <w:sz w:val="28"/>
          <w:szCs w:val="28"/>
        </w:rPr>
        <w:t>т</w:t>
      </w:r>
      <w:r w:rsidRPr="0042115D">
        <w:rPr>
          <w:sz w:val="28"/>
          <w:szCs w:val="28"/>
        </w:rPr>
        <w:t>груженных товаров собственного производства, выполненных ра</w:t>
      </w:r>
      <w:r w:rsidR="00410392" w:rsidRPr="0042115D">
        <w:rPr>
          <w:sz w:val="28"/>
          <w:szCs w:val="28"/>
        </w:rPr>
        <w:t>бот и услуг в 202</w:t>
      </w:r>
      <w:r w:rsidR="0042115D" w:rsidRPr="0042115D">
        <w:rPr>
          <w:sz w:val="28"/>
          <w:szCs w:val="28"/>
        </w:rPr>
        <w:t>5</w:t>
      </w:r>
      <w:r w:rsidRPr="0042115D">
        <w:rPr>
          <w:sz w:val="28"/>
          <w:szCs w:val="28"/>
        </w:rPr>
        <w:t xml:space="preserve"> году оценивается в </w:t>
      </w:r>
      <w:r w:rsidR="00FB5575">
        <w:rPr>
          <w:sz w:val="28"/>
          <w:szCs w:val="28"/>
        </w:rPr>
        <w:t>95</w:t>
      </w:r>
      <w:r w:rsidR="0042115D" w:rsidRPr="0042115D">
        <w:rPr>
          <w:sz w:val="28"/>
          <w:szCs w:val="28"/>
        </w:rPr>
        <w:t>,0</w:t>
      </w:r>
      <w:r w:rsidR="00410392" w:rsidRPr="0042115D">
        <w:rPr>
          <w:sz w:val="28"/>
          <w:szCs w:val="28"/>
        </w:rPr>
        <w:t xml:space="preserve"> млн. рублей (</w:t>
      </w:r>
      <w:r w:rsidRPr="0042115D">
        <w:rPr>
          <w:sz w:val="28"/>
          <w:szCs w:val="28"/>
        </w:rPr>
        <w:t>к 202</w:t>
      </w:r>
      <w:r w:rsidR="0042115D" w:rsidRPr="0042115D">
        <w:rPr>
          <w:sz w:val="28"/>
          <w:szCs w:val="28"/>
        </w:rPr>
        <w:t>4</w:t>
      </w:r>
      <w:r w:rsidRPr="0042115D">
        <w:rPr>
          <w:sz w:val="28"/>
          <w:szCs w:val="28"/>
        </w:rPr>
        <w:t xml:space="preserve"> г. – 1</w:t>
      </w:r>
      <w:r w:rsidR="0042115D" w:rsidRPr="0042115D">
        <w:rPr>
          <w:sz w:val="28"/>
          <w:szCs w:val="28"/>
        </w:rPr>
        <w:t>10</w:t>
      </w:r>
      <w:r w:rsidR="00FB5575">
        <w:rPr>
          <w:sz w:val="28"/>
          <w:szCs w:val="28"/>
        </w:rPr>
        <w:t>,8</w:t>
      </w:r>
      <w:r w:rsidRPr="0042115D">
        <w:rPr>
          <w:sz w:val="28"/>
          <w:szCs w:val="28"/>
        </w:rPr>
        <w:t>%</w:t>
      </w:r>
      <w:r w:rsidR="00410392" w:rsidRPr="0042115D">
        <w:rPr>
          <w:sz w:val="28"/>
          <w:szCs w:val="28"/>
        </w:rPr>
        <w:t>)</w:t>
      </w:r>
      <w:r w:rsidRPr="0042115D">
        <w:rPr>
          <w:sz w:val="28"/>
          <w:szCs w:val="28"/>
        </w:rPr>
        <w:t>; в 202</w:t>
      </w:r>
      <w:r w:rsidR="0042115D" w:rsidRPr="0042115D">
        <w:rPr>
          <w:sz w:val="28"/>
          <w:szCs w:val="28"/>
        </w:rPr>
        <w:t>6</w:t>
      </w:r>
      <w:r w:rsidRPr="0042115D">
        <w:rPr>
          <w:sz w:val="28"/>
          <w:szCs w:val="28"/>
        </w:rPr>
        <w:t xml:space="preserve"> году – </w:t>
      </w:r>
      <w:r w:rsidR="00FB5575">
        <w:rPr>
          <w:sz w:val="28"/>
          <w:szCs w:val="28"/>
        </w:rPr>
        <w:t>104,9</w:t>
      </w:r>
      <w:r w:rsidRPr="0042115D">
        <w:rPr>
          <w:sz w:val="28"/>
          <w:szCs w:val="28"/>
        </w:rPr>
        <w:t xml:space="preserve"> млн. рублей; в 202</w:t>
      </w:r>
      <w:r w:rsidR="0042115D" w:rsidRPr="0042115D">
        <w:rPr>
          <w:sz w:val="28"/>
          <w:szCs w:val="28"/>
        </w:rPr>
        <w:t>7</w:t>
      </w:r>
      <w:r w:rsidRPr="0042115D">
        <w:rPr>
          <w:sz w:val="28"/>
          <w:szCs w:val="28"/>
        </w:rPr>
        <w:t xml:space="preserve"> году – </w:t>
      </w:r>
      <w:r w:rsidR="0042115D" w:rsidRPr="0042115D">
        <w:rPr>
          <w:sz w:val="28"/>
          <w:szCs w:val="28"/>
        </w:rPr>
        <w:t>1</w:t>
      </w:r>
      <w:r w:rsidR="00FB5575">
        <w:rPr>
          <w:sz w:val="28"/>
          <w:szCs w:val="28"/>
        </w:rPr>
        <w:t>15,6</w:t>
      </w:r>
      <w:r w:rsidRPr="0042115D">
        <w:rPr>
          <w:sz w:val="28"/>
          <w:szCs w:val="28"/>
        </w:rPr>
        <w:t xml:space="preserve"> млн. рублей;</w:t>
      </w:r>
      <w:proofErr w:type="gramEnd"/>
      <w:r w:rsidRPr="0042115D">
        <w:rPr>
          <w:sz w:val="28"/>
          <w:szCs w:val="28"/>
        </w:rPr>
        <w:t xml:space="preserve"> в 202</w:t>
      </w:r>
      <w:r w:rsidR="0042115D" w:rsidRPr="0042115D">
        <w:rPr>
          <w:sz w:val="28"/>
          <w:szCs w:val="28"/>
        </w:rPr>
        <w:t>8</w:t>
      </w:r>
      <w:r w:rsidRPr="0042115D">
        <w:rPr>
          <w:sz w:val="28"/>
          <w:szCs w:val="28"/>
        </w:rPr>
        <w:t xml:space="preserve"> году – </w:t>
      </w:r>
      <w:r w:rsidR="0042115D" w:rsidRPr="0042115D">
        <w:rPr>
          <w:sz w:val="28"/>
          <w:szCs w:val="28"/>
        </w:rPr>
        <w:t>1</w:t>
      </w:r>
      <w:r w:rsidR="00FB5575">
        <w:rPr>
          <w:sz w:val="28"/>
          <w:szCs w:val="28"/>
        </w:rPr>
        <w:t>27,4</w:t>
      </w:r>
      <w:r w:rsidRPr="0042115D">
        <w:rPr>
          <w:sz w:val="28"/>
          <w:szCs w:val="28"/>
        </w:rPr>
        <w:t xml:space="preserve"> млн. рублей.</w:t>
      </w:r>
    </w:p>
    <w:p w:rsidR="000F6931" w:rsidRDefault="000F6931" w:rsidP="001A55BF">
      <w:pPr>
        <w:suppressAutoHyphens w:val="0"/>
        <w:ind w:left="720"/>
        <w:jc w:val="center"/>
        <w:rPr>
          <w:b/>
          <w:sz w:val="28"/>
          <w:szCs w:val="28"/>
        </w:rPr>
      </w:pPr>
    </w:p>
    <w:p w:rsidR="000F6931" w:rsidRDefault="000F6931" w:rsidP="001A55BF">
      <w:pPr>
        <w:suppressAutoHyphens w:val="0"/>
        <w:ind w:left="720"/>
        <w:jc w:val="center"/>
        <w:rPr>
          <w:b/>
          <w:sz w:val="28"/>
          <w:szCs w:val="28"/>
        </w:rPr>
      </w:pPr>
    </w:p>
    <w:p w:rsidR="000F6931" w:rsidRDefault="000F6931" w:rsidP="001A55BF">
      <w:pPr>
        <w:suppressAutoHyphens w:val="0"/>
        <w:ind w:left="720"/>
        <w:jc w:val="center"/>
        <w:rPr>
          <w:b/>
          <w:sz w:val="28"/>
          <w:szCs w:val="28"/>
        </w:rPr>
      </w:pPr>
    </w:p>
    <w:p w:rsidR="001A55BF" w:rsidRPr="00CD4E8B" w:rsidRDefault="001A55BF" w:rsidP="001A55BF">
      <w:pPr>
        <w:suppressAutoHyphens w:val="0"/>
        <w:ind w:left="720"/>
        <w:jc w:val="center"/>
        <w:rPr>
          <w:b/>
          <w:sz w:val="28"/>
          <w:szCs w:val="28"/>
        </w:rPr>
      </w:pPr>
      <w:r w:rsidRPr="00CD4E8B">
        <w:rPr>
          <w:b/>
          <w:sz w:val="28"/>
          <w:szCs w:val="28"/>
        </w:rPr>
        <w:lastRenderedPageBreak/>
        <w:t>Сельское хозяйство</w:t>
      </w:r>
    </w:p>
    <w:p w:rsidR="00B16839" w:rsidRPr="00CD4E8B" w:rsidRDefault="00B16839" w:rsidP="001A55BF">
      <w:pPr>
        <w:suppressAutoHyphens w:val="0"/>
        <w:ind w:left="720"/>
        <w:jc w:val="center"/>
        <w:rPr>
          <w:b/>
          <w:sz w:val="28"/>
          <w:szCs w:val="28"/>
        </w:rPr>
      </w:pPr>
    </w:p>
    <w:p w:rsidR="00B16839" w:rsidRPr="00CD4E8B" w:rsidRDefault="00B16839" w:rsidP="00B16839">
      <w:pPr>
        <w:pStyle w:val="21"/>
        <w:ind w:firstLine="709"/>
        <w:rPr>
          <w:b w:val="0"/>
          <w:bCs w:val="0"/>
          <w:color w:val="000000"/>
          <w:sz w:val="28"/>
          <w:szCs w:val="28"/>
          <w:shd w:val="clear" w:color="auto" w:fill="FFFFFF"/>
        </w:rPr>
      </w:pPr>
      <w:r w:rsidRPr="00CD4E8B">
        <w:rPr>
          <w:b w:val="0"/>
          <w:color w:val="000000"/>
          <w:sz w:val="28"/>
          <w:szCs w:val="28"/>
          <w:shd w:val="clear" w:color="auto" w:fill="FFFFFF"/>
        </w:rPr>
        <w:t xml:space="preserve">В последние годы наблюдается положительная динамика в развитии сельского хозяйства Брянского района. Внедряются </w:t>
      </w:r>
      <w:proofErr w:type="gramStart"/>
      <w:r w:rsidRPr="00CD4E8B">
        <w:rPr>
          <w:b w:val="0"/>
          <w:color w:val="000000"/>
          <w:sz w:val="28"/>
          <w:szCs w:val="28"/>
          <w:shd w:val="clear" w:color="auto" w:fill="FFFFFF"/>
        </w:rPr>
        <w:t>современные</w:t>
      </w:r>
      <w:proofErr w:type="gramEnd"/>
      <w:r w:rsidRPr="00CD4E8B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D4E8B">
        <w:rPr>
          <w:b w:val="0"/>
          <w:color w:val="000000"/>
          <w:sz w:val="28"/>
          <w:szCs w:val="28"/>
          <w:shd w:val="clear" w:color="auto" w:fill="FFFFFF"/>
        </w:rPr>
        <w:t>агротехнологии</w:t>
      </w:r>
      <w:proofErr w:type="spellEnd"/>
      <w:r w:rsidRPr="00CD4E8B">
        <w:rPr>
          <w:b w:val="0"/>
          <w:color w:val="000000"/>
          <w:sz w:val="28"/>
          <w:szCs w:val="28"/>
          <w:shd w:val="clear" w:color="auto" w:fill="FFFFFF"/>
        </w:rPr>
        <w:t>, повышается производительность труда. Это ведет к увеличению объемов производства сельскохозяйственной продукции и повышению ее качества.</w:t>
      </w:r>
    </w:p>
    <w:p w:rsidR="004F3BD8" w:rsidRPr="00CD4E8B" w:rsidRDefault="004F3BD8" w:rsidP="004F3BD8">
      <w:pPr>
        <w:ind w:firstLine="567"/>
        <w:jc w:val="both"/>
        <w:rPr>
          <w:sz w:val="28"/>
          <w:szCs w:val="28"/>
        </w:rPr>
      </w:pPr>
      <w:r w:rsidRPr="00CD4E8B">
        <w:rPr>
          <w:sz w:val="28"/>
          <w:szCs w:val="28"/>
        </w:rPr>
        <w:t xml:space="preserve">Основным направлением деятельности </w:t>
      </w:r>
      <w:proofErr w:type="spellStart"/>
      <w:r w:rsidRPr="00CD4E8B">
        <w:rPr>
          <w:sz w:val="28"/>
          <w:szCs w:val="28"/>
        </w:rPr>
        <w:t>сельхозтоваропроизводителей</w:t>
      </w:r>
      <w:proofErr w:type="spellEnd"/>
      <w:r w:rsidRPr="00CD4E8B">
        <w:rPr>
          <w:sz w:val="28"/>
          <w:szCs w:val="28"/>
        </w:rPr>
        <w:t xml:space="preserve"> района является производство зерна и молочное скотоводство.</w:t>
      </w:r>
    </w:p>
    <w:p w:rsidR="00E6624B" w:rsidRDefault="004F3BD8" w:rsidP="004F3BD8">
      <w:pPr>
        <w:ind w:firstLine="567"/>
        <w:jc w:val="both"/>
        <w:rPr>
          <w:sz w:val="28"/>
          <w:szCs w:val="28"/>
        </w:rPr>
      </w:pPr>
      <w:r w:rsidRPr="004F3BD8">
        <w:rPr>
          <w:sz w:val="28"/>
          <w:szCs w:val="28"/>
        </w:rPr>
        <w:t>Основной вид деятельност</w:t>
      </w:r>
      <w:proofErr w:type="gramStart"/>
      <w:r w:rsidRPr="004F3BD8">
        <w:rPr>
          <w:sz w:val="28"/>
          <w:szCs w:val="28"/>
        </w:rPr>
        <w:t xml:space="preserve">и </w:t>
      </w:r>
      <w:r w:rsidR="00E6624B" w:rsidRPr="004F3BD8">
        <w:rPr>
          <w:sz w:val="28"/>
          <w:szCs w:val="28"/>
        </w:rPr>
        <w:t>ООО</w:t>
      </w:r>
      <w:proofErr w:type="gramEnd"/>
      <w:r w:rsidR="00E6624B" w:rsidRPr="004F3BD8">
        <w:rPr>
          <w:sz w:val="28"/>
          <w:szCs w:val="28"/>
        </w:rPr>
        <w:t xml:space="preserve"> «Дружба»</w:t>
      </w:r>
      <w:r w:rsidRPr="004F3BD8">
        <w:rPr>
          <w:sz w:val="28"/>
          <w:szCs w:val="28"/>
        </w:rPr>
        <w:t xml:space="preserve"> -</w:t>
      </w:r>
      <w:r w:rsidR="00E6624B" w:rsidRPr="004F3BD8">
        <w:rPr>
          <w:sz w:val="28"/>
          <w:szCs w:val="28"/>
        </w:rPr>
        <w:t xml:space="preserve"> разведени</w:t>
      </w:r>
      <w:r>
        <w:rPr>
          <w:sz w:val="28"/>
          <w:szCs w:val="28"/>
        </w:rPr>
        <w:t>е</w:t>
      </w:r>
      <w:r w:rsidR="00E6624B" w:rsidRPr="004F3BD8">
        <w:rPr>
          <w:sz w:val="28"/>
          <w:szCs w:val="28"/>
        </w:rPr>
        <w:t xml:space="preserve"> свиней и производств</w:t>
      </w:r>
      <w:r>
        <w:rPr>
          <w:sz w:val="28"/>
          <w:szCs w:val="28"/>
        </w:rPr>
        <w:t>о</w:t>
      </w:r>
      <w:r w:rsidR="00E6624B" w:rsidRPr="004F3BD8">
        <w:rPr>
          <w:sz w:val="28"/>
          <w:szCs w:val="28"/>
        </w:rPr>
        <w:t xml:space="preserve"> мяса свиней в охлажденном виде</w:t>
      </w:r>
      <w:r>
        <w:rPr>
          <w:sz w:val="28"/>
          <w:szCs w:val="28"/>
        </w:rPr>
        <w:t xml:space="preserve">. </w:t>
      </w:r>
      <w:r w:rsidR="00E6624B">
        <w:rPr>
          <w:sz w:val="28"/>
          <w:szCs w:val="28"/>
        </w:rPr>
        <w:t>Поголовье свиней на 1 января 2025 года состав</w:t>
      </w:r>
      <w:r>
        <w:rPr>
          <w:sz w:val="28"/>
          <w:szCs w:val="28"/>
        </w:rPr>
        <w:t>ило</w:t>
      </w:r>
      <w:r w:rsidR="00E6624B">
        <w:rPr>
          <w:sz w:val="28"/>
          <w:szCs w:val="28"/>
        </w:rPr>
        <w:t xml:space="preserve"> 35</w:t>
      </w:r>
      <w:r>
        <w:rPr>
          <w:sz w:val="28"/>
          <w:szCs w:val="28"/>
        </w:rPr>
        <w:t xml:space="preserve"> </w:t>
      </w:r>
      <w:r w:rsidR="00E6624B">
        <w:rPr>
          <w:sz w:val="28"/>
          <w:szCs w:val="28"/>
        </w:rPr>
        <w:t>708 голов</w:t>
      </w:r>
      <w:r>
        <w:rPr>
          <w:sz w:val="28"/>
          <w:szCs w:val="28"/>
        </w:rPr>
        <w:t>, п</w:t>
      </w:r>
      <w:r w:rsidR="00E6624B">
        <w:rPr>
          <w:sz w:val="28"/>
          <w:szCs w:val="28"/>
        </w:rPr>
        <w:t xml:space="preserve">роизведено мяса </w:t>
      </w:r>
      <w:r w:rsidRPr="004F3BD8">
        <w:rPr>
          <w:sz w:val="28"/>
          <w:szCs w:val="28"/>
        </w:rPr>
        <w:t>(в живом</w:t>
      </w:r>
      <w:r w:rsidR="00E6624B" w:rsidRPr="004F3BD8">
        <w:rPr>
          <w:sz w:val="28"/>
          <w:szCs w:val="28"/>
        </w:rPr>
        <w:t xml:space="preserve"> весе) </w:t>
      </w:r>
      <w:r>
        <w:rPr>
          <w:sz w:val="28"/>
          <w:szCs w:val="28"/>
        </w:rPr>
        <w:t xml:space="preserve">   </w:t>
      </w:r>
      <w:r w:rsidR="00E6624B" w:rsidRPr="004F3BD8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E6624B" w:rsidRPr="004F3BD8">
        <w:rPr>
          <w:sz w:val="28"/>
          <w:szCs w:val="28"/>
        </w:rPr>
        <w:t>650  тонн</w:t>
      </w:r>
      <w:r w:rsidR="00E6624B">
        <w:rPr>
          <w:sz w:val="28"/>
          <w:szCs w:val="28"/>
        </w:rPr>
        <w:t>.</w:t>
      </w:r>
    </w:p>
    <w:p w:rsidR="00E6624B" w:rsidRDefault="004F3BD8" w:rsidP="004F3BD8">
      <w:pPr>
        <w:pStyle w:val="aff"/>
        <w:ind w:firstLine="709"/>
        <w:jc w:val="both"/>
        <w:rPr>
          <w:sz w:val="28"/>
          <w:szCs w:val="28"/>
        </w:rPr>
      </w:pPr>
      <w:r w:rsidRPr="004F3BD8">
        <w:rPr>
          <w:sz w:val="28"/>
          <w:szCs w:val="28"/>
        </w:rPr>
        <w:t>Основной вид деятельност</w:t>
      </w:r>
      <w:proofErr w:type="gramStart"/>
      <w:r w:rsidRPr="004F3BD8">
        <w:rPr>
          <w:sz w:val="28"/>
          <w:szCs w:val="28"/>
        </w:rPr>
        <w:t xml:space="preserve">и </w:t>
      </w:r>
      <w:r w:rsidR="00E6624B" w:rsidRPr="004F3BD8">
        <w:rPr>
          <w:caps/>
          <w:sz w:val="28"/>
          <w:szCs w:val="28"/>
        </w:rPr>
        <w:t>ооо</w:t>
      </w:r>
      <w:proofErr w:type="gramEnd"/>
      <w:r w:rsidR="00E6624B" w:rsidRPr="004F3BD8">
        <w:rPr>
          <w:caps/>
          <w:sz w:val="28"/>
          <w:szCs w:val="28"/>
        </w:rPr>
        <w:t xml:space="preserve"> «аГРОХОЛДИНГ «оХОТНО»</w:t>
      </w:r>
      <w:r>
        <w:rPr>
          <w:b/>
          <w:caps/>
          <w:sz w:val="28"/>
          <w:szCs w:val="28"/>
        </w:rPr>
        <w:t xml:space="preserve"> -</w:t>
      </w:r>
      <w:r w:rsidR="00E6624B">
        <w:rPr>
          <w:sz w:val="28"/>
          <w:szCs w:val="28"/>
        </w:rPr>
        <w:t xml:space="preserve"> производств</w:t>
      </w:r>
      <w:r>
        <w:rPr>
          <w:sz w:val="28"/>
          <w:szCs w:val="28"/>
        </w:rPr>
        <w:t>о</w:t>
      </w:r>
      <w:r w:rsidR="00E6624B">
        <w:rPr>
          <w:sz w:val="28"/>
          <w:szCs w:val="28"/>
        </w:rPr>
        <w:t xml:space="preserve"> рапса</w:t>
      </w:r>
      <w:r>
        <w:rPr>
          <w:sz w:val="28"/>
          <w:szCs w:val="28"/>
        </w:rPr>
        <w:t xml:space="preserve">. </w:t>
      </w:r>
      <w:r w:rsidR="00E6624B">
        <w:rPr>
          <w:sz w:val="28"/>
          <w:szCs w:val="28"/>
        </w:rPr>
        <w:t>Валовой сбор рапса в 2024 году   составил 10</w:t>
      </w:r>
      <w:r>
        <w:rPr>
          <w:sz w:val="28"/>
          <w:szCs w:val="28"/>
        </w:rPr>
        <w:t xml:space="preserve"> </w:t>
      </w:r>
      <w:r w:rsidR="00E6624B">
        <w:rPr>
          <w:sz w:val="28"/>
          <w:szCs w:val="28"/>
        </w:rPr>
        <w:t>291 тонна со средней урожайностью 29,3 ц/га.</w:t>
      </w:r>
    </w:p>
    <w:p w:rsidR="00E6624B" w:rsidRDefault="00E6624B" w:rsidP="004F3BD8">
      <w:pPr>
        <w:ind w:firstLine="709"/>
        <w:jc w:val="both"/>
        <w:rPr>
          <w:sz w:val="28"/>
          <w:szCs w:val="28"/>
        </w:rPr>
      </w:pPr>
      <w:r w:rsidRPr="004F3BD8">
        <w:rPr>
          <w:sz w:val="28"/>
          <w:szCs w:val="28"/>
        </w:rPr>
        <w:t>ООО «Нива»</w:t>
      </w:r>
      <w:r w:rsidR="004F3BD8">
        <w:rPr>
          <w:sz w:val="28"/>
          <w:szCs w:val="28"/>
        </w:rPr>
        <w:t xml:space="preserve"> я</w:t>
      </w:r>
      <w:r>
        <w:rPr>
          <w:sz w:val="28"/>
          <w:szCs w:val="28"/>
        </w:rPr>
        <w:t>вляется одним из крупных племенных хозяйств</w:t>
      </w:r>
      <w:r w:rsidR="004F3BD8">
        <w:rPr>
          <w:sz w:val="28"/>
          <w:szCs w:val="28"/>
        </w:rPr>
        <w:t xml:space="preserve"> и является </w:t>
      </w:r>
      <w:r>
        <w:rPr>
          <w:sz w:val="28"/>
          <w:szCs w:val="28"/>
        </w:rPr>
        <w:t xml:space="preserve"> </w:t>
      </w:r>
      <w:r w:rsidR="004F3BD8">
        <w:rPr>
          <w:sz w:val="28"/>
          <w:szCs w:val="28"/>
        </w:rPr>
        <w:t xml:space="preserve">лидером в районе </w:t>
      </w:r>
      <w:r w:rsidR="006A17C0">
        <w:rPr>
          <w:sz w:val="28"/>
          <w:szCs w:val="28"/>
        </w:rPr>
        <w:t xml:space="preserve"> по производству молока</w:t>
      </w:r>
      <w:r>
        <w:rPr>
          <w:sz w:val="28"/>
          <w:szCs w:val="28"/>
        </w:rPr>
        <w:t>.</w:t>
      </w:r>
      <w:r w:rsidR="004F3B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Поголовье КРС на 1 января 2025 года </w:t>
      </w:r>
      <w:r w:rsidR="006A17C0">
        <w:rPr>
          <w:sz w:val="28"/>
          <w:szCs w:val="28"/>
        </w:rPr>
        <w:t>-</w:t>
      </w:r>
      <w:r>
        <w:rPr>
          <w:sz w:val="28"/>
          <w:szCs w:val="28"/>
        </w:rPr>
        <w:t xml:space="preserve"> 4</w:t>
      </w:r>
      <w:r w:rsidR="004F3BD8">
        <w:rPr>
          <w:sz w:val="28"/>
          <w:szCs w:val="28"/>
        </w:rPr>
        <w:t xml:space="preserve"> </w:t>
      </w:r>
      <w:r>
        <w:rPr>
          <w:sz w:val="28"/>
          <w:szCs w:val="28"/>
        </w:rPr>
        <w:t>640 голов, в том числе коров 1800.</w:t>
      </w:r>
      <w:r w:rsidR="004F3B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Производство </w:t>
      </w:r>
      <w:r w:rsidRPr="00B3322F">
        <w:rPr>
          <w:sz w:val="28"/>
          <w:szCs w:val="28"/>
        </w:rPr>
        <w:t xml:space="preserve">молока </w:t>
      </w:r>
      <w:r>
        <w:rPr>
          <w:sz w:val="28"/>
          <w:szCs w:val="28"/>
        </w:rPr>
        <w:t>в 2024 году составило 21</w:t>
      </w:r>
      <w:r w:rsidR="004010A7">
        <w:rPr>
          <w:sz w:val="28"/>
          <w:szCs w:val="28"/>
        </w:rPr>
        <w:t xml:space="preserve"> </w:t>
      </w:r>
      <w:r>
        <w:rPr>
          <w:sz w:val="28"/>
          <w:szCs w:val="28"/>
        </w:rPr>
        <w:t>580 тонн.</w:t>
      </w:r>
    </w:p>
    <w:p w:rsidR="006A17C0" w:rsidRDefault="006A17C0" w:rsidP="006A17C0">
      <w:pPr>
        <w:tabs>
          <w:tab w:val="left" w:pos="576"/>
        </w:tabs>
        <w:ind w:firstLine="709"/>
        <w:jc w:val="both"/>
        <w:rPr>
          <w:sz w:val="28"/>
          <w:szCs w:val="28"/>
        </w:rPr>
      </w:pPr>
      <w:r w:rsidRPr="00CD4E8B">
        <w:rPr>
          <w:color w:val="000000"/>
          <w:sz w:val="28"/>
          <w:szCs w:val="28"/>
          <w:shd w:val="clear" w:color="auto" w:fill="FFFFFF"/>
        </w:rPr>
        <w:t>Сохранение</w:t>
      </w:r>
      <w:r w:rsidRPr="00CD4E8B">
        <w:rPr>
          <w:sz w:val="28"/>
          <w:szCs w:val="28"/>
          <w:shd w:val="clear" w:color="auto" w:fill="FFFFFF"/>
        </w:rPr>
        <w:t xml:space="preserve"> </w:t>
      </w:r>
      <w:proofErr w:type="gramStart"/>
      <w:r w:rsidRPr="00CD4E8B">
        <w:rPr>
          <w:sz w:val="28"/>
          <w:szCs w:val="28"/>
          <w:shd w:val="clear" w:color="auto" w:fill="FFFFFF"/>
        </w:rPr>
        <w:t xml:space="preserve">темпов роста производства продукции </w:t>
      </w:r>
      <w:r w:rsidRPr="00CD4E8B">
        <w:rPr>
          <w:color w:val="000000"/>
          <w:sz w:val="28"/>
          <w:szCs w:val="28"/>
          <w:shd w:val="clear" w:color="auto" w:fill="FFFFFF"/>
        </w:rPr>
        <w:t>сельского хозяйства</w:t>
      </w:r>
      <w:proofErr w:type="gramEnd"/>
      <w:r w:rsidRPr="00CD4E8B">
        <w:rPr>
          <w:sz w:val="28"/>
          <w:szCs w:val="28"/>
          <w:shd w:val="clear" w:color="auto" w:fill="FFFFFF"/>
        </w:rPr>
        <w:t xml:space="preserve"> в районе так же обусловлено реализацией крупных инвестиционных проектов</w:t>
      </w:r>
      <w:r w:rsidRPr="006A17C0">
        <w:rPr>
          <w:sz w:val="28"/>
          <w:szCs w:val="28"/>
          <w:shd w:val="clear" w:color="auto" w:fill="FFFFFF"/>
        </w:rPr>
        <w:t>.</w:t>
      </w:r>
      <w:r w:rsidRPr="006A17C0">
        <w:rPr>
          <w:bCs/>
          <w:sz w:val="28"/>
          <w:szCs w:val="28"/>
          <w:shd w:val="clear" w:color="auto" w:fill="FFFFFF"/>
        </w:rPr>
        <w:t xml:space="preserve"> </w:t>
      </w:r>
      <w:r w:rsidRPr="006A17C0">
        <w:rPr>
          <w:color w:val="141414"/>
          <w:sz w:val="28"/>
          <w:szCs w:val="28"/>
          <w:shd w:val="clear" w:color="auto" w:fill="FFFFFF"/>
        </w:rPr>
        <w:t xml:space="preserve">В апреле 2025 года введена </w:t>
      </w:r>
      <w:r w:rsidRPr="006A17C0">
        <w:rPr>
          <w:color w:val="000000"/>
          <w:sz w:val="28"/>
          <w:szCs w:val="28"/>
          <w:shd w:val="clear" w:color="auto" w:fill="FFFFFF"/>
        </w:rPr>
        <w:t>вторая</w:t>
      </w:r>
      <w:r w:rsidRPr="006A17C0">
        <w:rPr>
          <w:sz w:val="28"/>
          <w:szCs w:val="28"/>
          <w:shd w:val="clear" w:color="auto" w:fill="FFFFFF"/>
        </w:rPr>
        <w:t xml:space="preserve"> очередь строительств</w:t>
      </w:r>
      <w:proofErr w:type="gramStart"/>
      <w:r w:rsidRPr="006A17C0">
        <w:rPr>
          <w:sz w:val="28"/>
          <w:szCs w:val="28"/>
          <w:shd w:val="clear" w:color="auto" w:fill="FFFFFF"/>
        </w:rPr>
        <w:t>а ООО</w:t>
      </w:r>
      <w:proofErr w:type="gramEnd"/>
      <w:r w:rsidRPr="006A17C0">
        <w:rPr>
          <w:sz w:val="28"/>
          <w:szCs w:val="28"/>
          <w:shd w:val="clear" w:color="auto" w:fill="FFFFFF"/>
        </w:rPr>
        <w:t xml:space="preserve"> «Тепличный комбинат Журиничи».</w:t>
      </w:r>
      <w:r w:rsidRPr="006A17C0">
        <w:rPr>
          <w:sz w:val="28"/>
          <w:szCs w:val="28"/>
        </w:rPr>
        <w:t xml:space="preserve"> </w:t>
      </w:r>
      <w:r>
        <w:rPr>
          <w:sz w:val="28"/>
          <w:szCs w:val="28"/>
        </w:rPr>
        <w:t>В 2024 году произведено 4</w:t>
      </w:r>
      <w:r w:rsidR="004010A7">
        <w:rPr>
          <w:sz w:val="28"/>
          <w:szCs w:val="28"/>
        </w:rPr>
        <w:t xml:space="preserve"> </w:t>
      </w:r>
      <w:r>
        <w:rPr>
          <w:sz w:val="28"/>
          <w:szCs w:val="28"/>
        </w:rPr>
        <w:t>978 тонн овощей закрытого грунта, в том числе 2</w:t>
      </w:r>
      <w:r w:rsidR="004010A7">
        <w:rPr>
          <w:sz w:val="28"/>
          <w:szCs w:val="28"/>
        </w:rPr>
        <w:t xml:space="preserve"> </w:t>
      </w:r>
      <w:r>
        <w:rPr>
          <w:sz w:val="28"/>
          <w:szCs w:val="28"/>
        </w:rPr>
        <w:t>684 тонны огурцов, 2</w:t>
      </w:r>
      <w:r w:rsidR="004010A7">
        <w:rPr>
          <w:sz w:val="28"/>
          <w:szCs w:val="28"/>
        </w:rPr>
        <w:t xml:space="preserve"> </w:t>
      </w:r>
      <w:r>
        <w:rPr>
          <w:sz w:val="28"/>
          <w:szCs w:val="28"/>
        </w:rPr>
        <w:t>294 тонны томатов.</w:t>
      </w:r>
    </w:p>
    <w:p w:rsidR="00422FF0" w:rsidRPr="00422FF0" w:rsidRDefault="00D42127" w:rsidP="00422FF0">
      <w:pPr>
        <w:suppressAutoHyphens w:val="0"/>
        <w:ind w:firstLine="709"/>
        <w:jc w:val="both"/>
        <w:rPr>
          <w:rFonts w:eastAsiaTheme="minorHAnsi"/>
          <w:sz w:val="28"/>
          <w:szCs w:val="20"/>
          <w:lang w:eastAsia="en-US"/>
        </w:rPr>
      </w:pPr>
      <w:r w:rsidRPr="004D44C4">
        <w:rPr>
          <w:rFonts w:ascii="Georgia" w:hAnsi="Georgia"/>
          <w:color w:val="000000"/>
          <w:sz w:val="26"/>
          <w:szCs w:val="26"/>
          <w:shd w:val="clear" w:color="auto" w:fill="FFFFFF"/>
        </w:rPr>
        <w:t>  </w:t>
      </w:r>
      <w:r w:rsidR="0043672B" w:rsidRPr="009923F1">
        <w:rPr>
          <w:color w:val="000000"/>
          <w:sz w:val="28"/>
          <w:szCs w:val="28"/>
          <w:shd w:val="clear" w:color="auto" w:fill="FFFFFF"/>
        </w:rPr>
        <w:t xml:space="preserve">Прогнозируется положительная динамика производства продукции сельского хозяйства в 2026-2028 годах. </w:t>
      </w:r>
      <w:proofErr w:type="gramStart"/>
      <w:r w:rsidR="00422FF0" w:rsidRPr="00422FF0">
        <w:rPr>
          <w:rFonts w:eastAsiaTheme="minorHAnsi"/>
          <w:sz w:val="28"/>
          <w:szCs w:val="20"/>
          <w:lang w:eastAsia="en-US"/>
        </w:rPr>
        <w:t>По оценке 202</w:t>
      </w:r>
      <w:r w:rsidR="00422FF0">
        <w:rPr>
          <w:rFonts w:eastAsiaTheme="minorHAnsi"/>
          <w:sz w:val="28"/>
          <w:szCs w:val="20"/>
          <w:lang w:eastAsia="en-US"/>
        </w:rPr>
        <w:t>6</w:t>
      </w:r>
      <w:r w:rsidR="00422FF0" w:rsidRPr="00422FF0">
        <w:rPr>
          <w:rFonts w:eastAsiaTheme="minorHAnsi"/>
          <w:sz w:val="28"/>
          <w:szCs w:val="20"/>
          <w:lang w:eastAsia="en-US"/>
        </w:rPr>
        <w:t xml:space="preserve"> года </w:t>
      </w:r>
      <w:proofErr w:type="spellStart"/>
      <w:r w:rsidR="00422FF0" w:rsidRPr="00422FF0">
        <w:rPr>
          <w:rFonts w:eastAsiaTheme="minorHAnsi"/>
          <w:sz w:val="28"/>
          <w:szCs w:val="20"/>
          <w:lang w:eastAsia="en-US"/>
        </w:rPr>
        <w:t>сельхозтовар</w:t>
      </w:r>
      <w:r w:rsidR="00422FF0" w:rsidRPr="00422FF0">
        <w:rPr>
          <w:rFonts w:eastAsiaTheme="minorHAnsi"/>
          <w:sz w:val="28"/>
          <w:szCs w:val="20"/>
          <w:lang w:eastAsia="en-US"/>
        </w:rPr>
        <w:t>о</w:t>
      </w:r>
      <w:r w:rsidR="00422FF0" w:rsidRPr="00422FF0">
        <w:rPr>
          <w:rFonts w:eastAsiaTheme="minorHAnsi"/>
          <w:sz w:val="28"/>
          <w:szCs w:val="20"/>
          <w:lang w:eastAsia="en-US"/>
        </w:rPr>
        <w:t>производителями</w:t>
      </w:r>
      <w:proofErr w:type="spellEnd"/>
      <w:r w:rsidR="00422FF0" w:rsidRPr="00422FF0">
        <w:rPr>
          <w:rFonts w:eastAsiaTheme="minorHAnsi"/>
          <w:sz w:val="28"/>
          <w:szCs w:val="20"/>
          <w:lang w:eastAsia="en-US"/>
        </w:rPr>
        <w:t xml:space="preserve"> всех форм собственности будет произведено мяса (в живой массе) </w:t>
      </w:r>
      <w:r w:rsidR="00422FF0">
        <w:rPr>
          <w:rFonts w:eastAsiaTheme="minorHAnsi"/>
          <w:sz w:val="28"/>
          <w:szCs w:val="20"/>
          <w:lang w:eastAsia="en-US"/>
        </w:rPr>
        <w:t>10,2</w:t>
      </w:r>
      <w:r w:rsidR="00422FF0" w:rsidRPr="00422FF0">
        <w:rPr>
          <w:rFonts w:eastAsiaTheme="minorHAnsi"/>
          <w:sz w:val="28"/>
          <w:szCs w:val="20"/>
          <w:lang w:eastAsia="en-US"/>
        </w:rPr>
        <w:t xml:space="preserve"> тыс</w:t>
      </w:r>
      <w:r w:rsidR="00422FF0">
        <w:rPr>
          <w:rFonts w:eastAsiaTheme="minorHAnsi"/>
          <w:sz w:val="28"/>
          <w:szCs w:val="20"/>
          <w:lang w:eastAsia="en-US"/>
        </w:rPr>
        <w:t>. т,</w:t>
      </w:r>
      <w:r w:rsidR="00422FF0" w:rsidRPr="00422FF0">
        <w:rPr>
          <w:rFonts w:eastAsiaTheme="minorHAnsi"/>
          <w:sz w:val="28"/>
          <w:szCs w:val="20"/>
          <w:lang w:eastAsia="en-US"/>
        </w:rPr>
        <w:t xml:space="preserve"> молока – </w:t>
      </w:r>
      <w:r w:rsidR="00422FF0">
        <w:rPr>
          <w:rFonts w:eastAsiaTheme="minorHAnsi"/>
          <w:sz w:val="28"/>
          <w:szCs w:val="20"/>
          <w:lang w:eastAsia="en-US"/>
        </w:rPr>
        <w:t>41</w:t>
      </w:r>
      <w:r w:rsidR="00422FF0" w:rsidRPr="00422FF0">
        <w:rPr>
          <w:rFonts w:eastAsiaTheme="minorHAnsi"/>
          <w:sz w:val="28"/>
          <w:szCs w:val="20"/>
          <w:lang w:eastAsia="en-US"/>
        </w:rPr>
        <w:t xml:space="preserve"> тыс. т, зерна (в весе после доработки) составит </w:t>
      </w:r>
      <w:r w:rsidR="00422FF0">
        <w:rPr>
          <w:rFonts w:eastAsiaTheme="minorHAnsi"/>
          <w:sz w:val="28"/>
          <w:szCs w:val="20"/>
          <w:lang w:eastAsia="en-US"/>
        </w:rPr>
        <w:t>60</w:t>
      </w:r>
      <w:r w:rsidR="00422FF0" w:rsidRPr="00422FF0">
        <w:rPr>
          <w:rFonts w:eastAsiaTheme="minorHAnsi"/>
          <w:sz w:val="28"/>
          <w:szCs w:val="20"/>
          <w:lang w:eastAsia="en-US"/>
        </w:rPr>
        <w:t xml:space="preserve"> тыс. </w:t>
      </w:r>
      <w:r w:rsidR="00422FF0">
        <w:rPr>
          <w:rFonts w:eastAsiaTheme="minorHAnsi"/>
          <w:sz w:val="28"/>
          <w:szCs w:val="20"/>
          <w:lang w:eastAsia="en-US"/>
        </w:rPr>
        <w:t>т,</w:t>
      </w:r>
      <w:r w:rsidR="00422FF0" w:rsidRPr="00422FF0">
        <w:rPr>
          <w:rFonts w:eastAsiaTheme="minorHAnsi"/>
          <w:sz w:val="28"/>
          <w:szCs w:val="20"/>
          <w:lang w:eastAsia="en-US"/>
        </w:rPr>
        <w:t xml:space="preserve"> картофеля – </w:t>
      </w:r>
      <w:r w:rsidR="00422FF0">
        <w:rPr>
          <w:rFonts w:eastAsiaTheme="minorHAnsi"/>
          <w:sz w:val="28"/>
          <w:szCs w:val="20"/>
          <w:lang w:eastAsia="en-US"/>
        </w:rPr>
        <w:t>62</w:t>
      </w:r>
      <w:r w:rsidR="00422FF0" w:rsidRPr="00422FF0">
        <w:rPr>
          <w:rFonts w:eastAsiaTheme="minorHAnsi"/>
          <w:sz w:val="28"/>
          <w:szCs w:val="20"/>
          <w:lang w:eastAsia="en-US"/>
        </w:rPr>
        <w:t xml:space="preserve"> тыс.</w:t>
      </w:r>
      <w:r w:rsidR="00422FF0">
        <w:rPr>
          <w:rFonts w:eastAsiaTheme="minorHAnsi"/>
          <w:sz w:val="28"/>
          <w:szCs w:val="20"/>
          <w:lang w:eastAsia="en-US"/>
        </w:rPr>
        <w:t xml:space="preserve"> </w:t>
      </w:r>
      <w:r w:rsidR="00422FF0" w:rsidRPr="00422FF0">
        <w:rPr>
          <w:rFonts w:eastAsiaTheme="minorHAnsi"/>
          <w:sz w:val="28"/>
          <w:szCs w:val="20"/>
          <w:lang w:eastAsia="en-US"/>
        </w:rPr>
        <w:t>т</w:t>
      </w:r>
      <w:r w:rsidR="00422FF0">
        <w:rPr>
          <w:rFonts w:eastAsiaTheme="minorHAnsi"/>
          <w:sz w:val="28"/>
          <w:szCs w:val="20"/>
          <w:lang w:eastAsia="en-US"/>
        </w:rPr>
        <w:t>,</w:t>
      </w:r>
      <w:r w:rsidR="00422FF0" w:rsidRPr="00422FF0">
        <w:rPr>
          <w:rFonts w:eastAsiaTheme="minorHAnsi"/>
          <w:sz w:val="28"/>
          <w:szCs w:val="20"/>
          <w:lang w:eastAsia="en-US"/>
        </w:rPr>
        <w:t xml:space="preserve"> овощей – 2</w:t>
      </w:r>
      <w:r w:rsidR="00422FF0">
        <w:rPr>
          <w:rFonts w:eastAsiaTheme="minorHAnsi"/>
          <w:sz w:val="28"/>
          <w:szCs w:val="20"/>
          <w:lang w:eastAsia="en-US"/>
        </w:rPr>
        <w:t>3</w:t>
      </w:r>
      <w:r w:rsidR="00422FF0" w:rsidRPr="00422FF0">
        <w:rPr>
          <w:rFonts w:eastAsiaTheme="minorHAnsi"/>
          <w:sz w:val="28"/>
          <w:szCs w:val="20"/>
          <w:lang w:eastAsia="en-US"/>
        </w:rPr>
        <w:t xml:space="preserve"> </w:t>
      </w:r>
      <w:proofErr w:type="spellStart"/>
      <w:r w:rsidR="00422FF0" w:rsidRPr="00422FF0">
        <w:rPr>
          <w:rFonts w:eastAsiaTheme="minorHAnsi"/>
          <w:sz w:val="28"/>
          <w:szCs w:val="20"/>
          <w:lang w:eastAsia="en-US"/>
        </w:rPr>
        <w:t>тыс.т</w:t>
      </w:r>
      <w:proofErr w:type="spellEnd"/>
      <w:r w:rsidR="00422FF0" w:rsidRPr="00422FF0">
        <w:rPr>
          <w:rFonts w:eastAsiaTheme="minorHAnsi"/>
          <w:sz w:val="28"/>
          <w:szCs w:val="20"/>
          <w:lang w:eastAsia="en-US"/>
        </w:rPr>
        <w:t xml:space="preserve">. </w:t>
      </w:r>
      <w:proofErr w:type="gramEnd"/>
    </w:p>
    <w:p w:rsidR="0043672B" w:rsidRPr="009923F1" w:rsidRDefault="0043672B" w:rsidP="0043672B">
      <w:pPr>
        <w:suppressAutoHyphens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9923F1">
        <w:rPr>
          <w:color w:val="000000"/>
          <w:sz w:val="28"/>
          <w:szCs w:val="28"/>
          <w:shd w:val="clear" w:color="auto" w:fill="FFFFFF"/>
        </w:rPr>
        <w:t>Согласно</w:t>
      </w:r>
      <w:proofErr w:type="gramEnd"/>
      <w:r w:rsidRPr="009923F1">
        <w:rPr>
          <w:color w:val="000000"/>
          <w:sz w:val="28"/>
          <w:szCs w:val="28"/>
          <w:shd w:val="clear" w:color="auto" w:fill="FFFFFF"/>
        </w:rPr>
        <w:t xml:space="preserve"> базового сценария </w:t>
      </w:r>
      <w:r w:rsidR="00DA01DF">
        <w:rPr>
          <w:color w:val="000000"/>
          <w:sz w:val="28"/>
          <w:szCs w:val="28"/>
          <w:shd w:val="clear" w:color="auto" w:fill="FFFFFF"/>
        </w:rPr>
        <w:t xml:space="preserve"> в 2026</w:t>
      </w:r>
      <w:r w:rsidR="004010A7">
        <w:rPr>
          <w:color w:val="000000"/>
          <w:sz w:val="28"/>
          <w:szCs w:val="28"/>
          <w:shd w:val="clear" w:color="auto" w:fill="FFFFFF"/>
        </w:rPr>
        <w:t xml:space="preserve"> </w:t>
      </w:r>
      <w:r w:rsidR="00DA01DF">
        <w:rPr>
          <w:color w:val="000000"/>
          <w:sz w:val="28"/>
          <w:szCs w:val="28"/>
          <w:shd w:val="clear" w:color="auto" w:fill="FFFFFF"/>
        </w:rPr>
        <w:t xml:space="preserve">году </w:t>
      </w:r>
      <w:r w:rsidR="005C5765">
        <w:rPr>
          <w:color w:val="000000"/>
          <w:sz w:val="28"/>
          <w:szCs w:val="28"/>
          <w:shd w:val="clear" w:color="auto" w:fill="FFFFFF"/>
        </w:rPr>
        <w:t xml:space="preserve">объем </w:t>
      </w:r>
      <w:r w:rsidRPr="009923F1">
        <w:rPr>
          <w:color w:val="000000"/>
          <w:sz w:val="28"/>
          <w:szCs w:val="28"/>
          <w:shd w:val="clear" w:color="auto" w:fill="FFFFFF"/>
        </w:rPr>
        <w:t>производств</w:t>
      </w:r>
      <w:r w:rsidR="005C5765">
        <w:rPr>
          <w:color w:val="000000"/>
          <w:sz w:val="28"/>
          <w:szCs w:val="28"/>
          <w:shd w:val="clear" w:color="auto" w:fill="FFFFFF"/>
        </w:rPr>
        <w:t>а</w:t>
      </w:r>
      <w:r w:rsidRPr="009923F1">
        <w:rPr>
          <w:color w:val="000000"/>
          <w:sz w:val="28"/>
          <w:szCs w:val="28"/>
          <w:shd w:val="clear" w:color="auto" w:fill="FFFFFF"/>
        </w:rPr>
        <w:t xml:space="preserve"> проду</w:t>
      </w:r>
      <w:r w:rsidRPr="009923F1">
        <w:rPr>
          <w:color w:val="000000"/>
          <w:sz w:val="28"/>
          <w:szCs w:val="28"/>
          <w:shd w:val="clear" w:color="auto" w:fill="FFFFFF"/>
        </w:rPr>
        <w:t>к</w:t>
      </w:r>
      <w:r w:rsidRPr="009923F1">
        <w:rPr>
          <w:color w:val="000000"/>
          <w:sz w:val="28"/>
          <w:szCs w:val="28"/>
          <w:shd w:val="clear" w:color="auto" w:fill="FFFFFF"/>
        </w:rPr>
        <w:t xml:space="preserve">ции сельского хозяйства составит </w:t>
      </w:r>
      <w:r w:rsidR="004010A7">
        <w:rPr>
          <w:color w:val="000000"/>
          <w:sz w:val="28"/>
          <w:szCs w:val="28"/>
          <w:shd w:val="clear" w:color="auto" w:fill="FFFFFF"/>
        </w:rPr>
        <w:t xml:space="preserve">6 831,0 млн. рублей (101,2%), в 2027 году -7 170,5 млн. рублей, </w:t>
      </w:r>
      <w:r w:rsidR="00DA01DF" w:rsidRPr="009923F1">
        <w:rPr>
          <w:color w:val="000000"/>
          <w:sz w:val="28"/>
          <w:szCs w:val="28"/>
          <w:shd w:val="clear" w:color="auto" w:fill="FFFFFF"/>
        </w:rPr>
        <w:t xml:space="preserve">в 2028 году </w:t>
      </w:r>
      <w:r w:rsidR="004010A7">
        <w:rPr>
          <w:color w:val="000000"/>
          <w:sz w:val="28"/>
          <w:szCs w:val="28"/>
          <w:shd w:val="clear" w:color="auto" w:fill="FFFFFF"/>
        </w:rPr>
        <w:t>-</w:t>
      </w:r>
      <w:r w:rsidRPr="009923F1">
        <w:rPr>
          <w:color w:val="000000"/>
          <w:sz w:val="28"/>
          <w:szCs w:val="28"/>
          <w:shd w:val="clear" w:color="auto" w:fill="FFFFFF"/>
        </w:rPr>
        <w:t>7 467,9 млн. руб.</w:t>
      </w:r>
      <w:r w:rsidR="004010A7">
        <w:rPr>
          <w:color w:val="000000"/>
          <w:sz w:val="28"/>
          <w:szCs w:val="28"/>
          <w:shd w:val="clear" w:color="auto" w:fill="FFFFFF"/>
        </w:rPr>
        <w:t xml:space="preserve"> Производство продукции растениеводства  вырастет к  2028 году  до 3 957,9 млн. рублей,  продукция животноводства до 3 510 млн. рублей.</w:t>
      </w:r>
    </w:p>
    <w:p w:rsidR="0043672B" w:rsidRDefault="001A55BF" w:rsidP="001A55BF">
      <w:pPr>
        <w:suppressAutoHyphens w:val="0"/>
        <w:ind w:firstLine="709"/>
        <w:jc w:val="both"/>
        <w:rPr>
          <w:rFonts w:eastAsiaTheme="minorHAnsi"/>
          <w:sz w:val="22"/>
          <w:szCs w:val="22"/>
          <w:highlight w:val="yellow"/>
          <w:shd w:val="clear" w:color="auto" w:fill="FFFFFF"/>
          <w:lang w:eastAsia="en-US"/>
        </w:rPr>
      </w:pPr>
      <w:r w:rsidRPr="009923F1">
        <w:rPr>
          <w:rFonts w:eastAsiaTheme="minorHAnsi"/>
          <w:sz w:val="28"/>
          <w:szCs w:val="28"/>
          <w:shd w:val="clear" w:color="auto" w:fill="FFFFFF"/>
          <w:lang w:eastAsia="en-US"/>
        </w:rPr>
        <w:t>Достижение показателей планируется за счет дальнейшего повышения эффективности сельскохозяйственного производства, реализации новых и</w:t>
      </w:r>
      <w:r w:rsidRPr="009923F1">
        <w:rPr>
          <w:rFonts w:eastAsiaTheme="minorHAnsi"/>
          <w:sz w:val="28"/>
          <w:szCs w:val="28"/>
          <w:shd w:val="clear" w:color="auto" w:fill="FFFFFF"/>
          <w:lang w:eastAsia="en-US"/>
        </w:rPr>
        <w:t>н</w:t>
      </w:r>
      <w:r w:rsidRPr="009923F1">
        <w:rPr>
          <w:rFonts w:eastAsiaTheme="minorHAnsi"/>
          <w:sz w:val="28"/>
          <w:szCs w:val="28"/>
          <w:shd w:val="clear" w:color="auto" w:fill="FFFFFF"/>
          <w:lang w:eastAsia="en-US"/>
        </w:rPr>
        <w:t>вестиционных проектов и государственной поддержки товаропроизводит</w:t>
      </w:r>
      <w:r w:rsidRPr="009923F1">
        <w:rPr>
          <w:rFonts w:eastAsiaTheme="minorHAnsi"/>
          <w:sz w:val="28"/>
          <w:szCs w:val="28"/>
          <w:shd w:val="clear" w:color="auto" w:fill="FFFFFF"/>
          <w:lang w:eastAsia="en-US"/>
        </w:rPr>
        <w:t>е</w:t>
      </w:r>
      <w:r w:rsidRPr="009923F1">
        <w:rPr>
          <w:rFonts w:eastAsiaTheme="minorHAnsi"/>
          <w:sz w:val="28"/>
          <w:szCs w:val="28"/>
          <w:shd w:val="clear" w:color="auto" w:fill="FFFFFF"/>
          <w:lang w:eastAsia="en-US"/>
        </w:rPr>
        <w:t>лей.</w:t>
      </w:r>
    </w:p>
    <w:p w:rsidR="0043672B" w:rsidRPr="000F58E5" w:rsidRDefault="0043672B" w:rsidP="001A55BF">
      <w:pPr>
        <w:suppressAutoHyphens w:val="0"/>
        <w:ind w:firstLine="709"/>
        <w:jc w:val="both"/>
        <w:rPr>
          <w:rFonts w:eastAsiaTheme="minorHAnsi"/>
          <w:sz w:val="22"/>
          <w:szCs w:val="22"/>
          <w:highlight w:val="yellow"/>
          <w:shd w:val="clear" w:color="auto" w:fill="FFFFFF"/>
          <w:lang w:eastAsia="en-US"/>
        </w:rPr>
      </w:pPr>
    </w:p>
    <w:p w:rsidR="001A55BF" w:rsidRPr="0092499E" w:rsidRDefault="001A55BF" w:rsidP="001A55BF">
      <w:pPr>
        <w:suppressAutoHyphens w:val="0"/>
        <w:autoSpaceDE w:val="0"/>
        <w:autoSpaceDN w:val="0"/>
        <w:adjustRightInd w:val="0"/>
        <w:ind w:left="720"/>
        <w:contextualSpacing/>
        <w:jc w:val="center"/>
        <w:outlineLvl w:val="0"/>
        <w:rPr>
          <w:b/>
          <w:sz w:val="28"/>
          <w:szCs w:val="28"/>
        </w:rPr>
      </w:pPr>
      <w:r w:rsidRPr="0092499E">
        <w:rPr>
          <w:b/>
          <w:sz w:val="28"/>
          <w:szCs w:val="28"/>
        </w:rPr>
        <w:t>Строительство</w:t>
      </w:r>
    </w:p>
    <w:p w:rsidR="001A55BF" w:rsidRPr="0092499E" w:rsidRDefault="001A55BF" w:rsidP="001A55BF">
      <w:pPr>
        <w:suppressAutoHyphens w:val="0"/>
        <w:autoSpaceDE w:val="0"/>
        <w:autoSpaceDN w:val="0"/>
        <w:adjustRightInd w:val="0"/>
        <w:ind w:firstLine="709"/>
        <w:outlineLvl w:val="0"/>
        <w:rPr>
          <w:sz w:val="20"/>
          <w:szCs w:val="28"/>
        </w:rPr>
      </w:pPr>
    </w:p>
    <w:p w:rsidR="00805B67" w:rsidRPr="00A47A2C" w:rsidRDefault="0090438F" w:rsidP="0043672B">
      <w:pPr>
        <w:ind w:firstLine="709"/>
        <w:jc w:val="both"/>
        <w:rPr>
          <w:rFonts w:asciiTheme="majorHAnsi" w:hAnsiTheme="majorHAnsi" w:cstheme="majorHAnsi"/>
          <w:sz w:val="28"/>
          <w:szCs w:val="28"/>
        </w:rPr>
      </w:pPr>
      <w:r w:rsidRPr="0092499E">
        <w:rPr>
          <w:sz w:val="28"/>
          <w:szCs w:val="28"/>
          <w:shd w:val="clear" w:color="auto" w:fill="FFFFFF"/>
        </w:rPr>
        <w:t>Одним из наиболее приоритетных направлений строительной отрасли является жилищное строительство.</w:t>
      </w:r>
      <w:r w:rsidR="003A03C3">
        <w:rPr>
          <w:sz w:val="28"/>
          <w:szCs w:val="28"/>
          <w:shd w:val="clear" w:color="auto" w:fill="FFFFFF"/>
        </w:rPr>
        <w:t xml:space="preserve"> </w:t>
      </w:r>
      <w:r w:rsidR="001D2CAC" w:rsidRPr="00B14040">
        <w:rPr>
          <w:sz w:val="28"/>
          <w:szCs w:val="28"/>
          <w:shd w:val="clear" w:color="auto" w:fill="FFFFFF"/>
        </w:rPr>
        <w:t>В Брянском районе (п. Путевка, п.</w:t>
      </w:r>
      <w:r w:rsidR="00E962AD" w:rsidRPr="00B14040">
        <w:rPr>
          <w:sz w:val="28"/>
          <w:szCs w:val="28"/>
          <w:shd w:val="clear" w:color="auto" w:fill="FFFFFF"/>
        </w:rPr>
        <w:t xml:space="preserve"> </w:t>
      </w:r>
      <w:proofErr w:type="gramStart"/>
      <w:r w:rsidR="001D2CAC" w:rsidRPr="00B14040">
        <w:rPr>
          <w:sz w:val="28"/>
          <w:szCs w:val="28"/>
          <w:shd w:val="clear" w:color="auto" w:fill="FFFFFF"/>
        </w:rPr>
        <w:lastRenderedPageBreak/>
        <w:t>Мичуринский</w:t>
      </w:r>
      <w:proofErr w:type="gramEnd"/>
      <w:r w:rsidR="001D2CAC" w:rsidRPr="00B14040">
        <w:rPr>
          <w:sz w:val="28"/>
          <w:szCs w:val="28"/>
          <w:shd w:val="clear" w:color="auto" w:fill="FFFFFF"/>
        </w:rPr>
        <w:t>, с. Глинищево</w:t>
      </w:r>
      <w:r w:rsidR="00B14040" w:rsidRPr="00B14040">
        <w:rPr>
          <w:sz w:val="28"/>
          <w:szCs w:val="28"/>
          <w:shd w:val="clear" w:color="auto" w:fill="FFFFFF"/>
        </w:rPr>
        <w:t xml:space="preserve">, п. Новые </w:t>
      </w:r>
      <w:proofErr w:type="spellStart"/>
      <w:r w:rsidR="00B14040" w:rsidRPr="00B14040">
        <w:rPr>
          <w:sz w:val="28"/>
          <w:szCs w:val="28"/>
          <w:shd w:val="clear" w:color="auto" w:fill="FFFFFF"/>
        </w:rPr>
        <w:t>Дарковичи</w:t>
      </w:r>
      <w:proofErr w:type="spellEnd"/>
      <w:r w:rsidR="001D2CAC" w:rsidRPr="00B14040">
        <w:rPr>
          <w:sz w:val="28"/>
          <w:szCs w:val="28"/>
          <w:shd w:val="clear" w:color="auto" w:fill="FFFFFF"/>
        </w:rPr>
        <w:t xml:space="preserve">) активно развивается комплексная застройка территорий, которая отвечает современным требованиям к комфортному жилью. </w:t>
      </w:r>
      <w:r w:rsidR="00805B67" w:rsidRPr="00805B67">
        <w:rPr>
          <w:rStyle w:val="afd"/>
          <w:b w:val="0"/>
          <w:color w:val="333333"/>
          <w:sz w:val="28"/>
          <w:szCs w:val="28"/>
          <w:shd w:val="clear" w:color="auto" w:fill="FFFFFF"/>
        </w:rPr>
        <w:t>Наряду с продолжающимися строящимися жилыми комплексами появились новые проекты.</w:t>
      </w:r>
      <w:r w:rsidR="00805B67" w:rsidRPr="00805B67">
        <w:rPr>
          <w:color w:val="333333"/>
          <w:sz w:val="28"/>
          <w:szCs w:val="28"/>
          <w:shd w:val="clear" w:color="auto" w:fill="FFFFFF"/>
        </w:rPr>
        <w:t> </w:t>
      </w:r>
      <w:r w:rsidR="00805B67" w:rsidRPr="00805B67">
        <w:rPr>
          <w:color w:val="0F0F0F"/>
          <w:sz w:val="28"/>
          <w:szCs w:val="28"/>
        </w:rPr>
        <w:t xml:space="preserve">В рамках «Комплексного развития сельских территорий» </w:t>
      </w:r>
      <w:r w:rsidR="00805B67" w:rsidRPr="00805B67">
        <w:rPr>
          <w:color w:val="292929"/>
          <w:sz w:val="28"/>
          <w:szCs w:val="28"/>
          <w:shd w:val="clear" w:color="auto" w:fill="FFFFFF"/>
        </w:rPr>
        <w:t xml:space="preserve"> для работников тепличного комбината</w:t>
      </w:r>
      <w:r w:rsidR="00805B67" w:rsidRPr="00805B67">
        <w:rPr>
          <w:sz w:val="28"/>
          <w:szCs w:val="28"/>
        </w:rPr>
        <w:t xml:space="preserve"> </w:t>
      </w:r>
      <w:r w:rsidR="00805B67" w:rsidRPr="00805B67">
        <w:rPr>
          <w:color w:val="000000"/>
          <w:sz w:val="28"/>
          <w:szCs w:val="28"/>
          <w:shd w:val="clear" w:color="auto" w:fill="FFFFFF"/>
        </w:rPr>
        <w:t xml:space="preserve">построен малоэтажный жилой микрорайон </w:t>
      </w:r>
      <w:r w:rsidR="00805B67" w:rsidRPr="00805B67">
        <w:rPr>
          <w:sz w:val="28"/>
          <w:szCs w:val="28"/>
        </w:rPr>
        <w:t>с. Журиничи</w:t>
      </w:r>
      <w:r w:rsidR="00805B67" w:rsidRPr="00805B67">
        <w:rPr>
          <w:color w:val="000000"/>
          <w:sz w:val="28"/>
          <w:szCs w:val="28"/>
          <w:shd w:val="clear" w:color="auto" w:fill="FFFFFF"/>
        </w:rPr>
        <w:t xml:space="preserve"> из 66 домов.</w:t>
      </w:r>
      <w:r w:rsidR="00805B67" w:rsidRPr="00805B67">
        <w:rPr>
          <w:sz w:val="28"/>
          <w:szCs w:val="28"/>
        </w:rPr>
        <w:t xml:space="preserve"> </w:t>
      </w:r>
      <w:r w:rsidR="00805B67" w:rsidRPr="00805B67">
        <w:rPr>
          <w:color w:val="333333"/>
          <w:sz w:val="28"/>
          <w:szCs w:val="28"/>
          <w:shd w:val="clear" w:color="auto" w:fill="FFFFFF"/>
        </w:rPr>
        <w:t>В п. Путевка в</w:t>
      </w:r>
      <w:r w:rsidR="00805B67" w:rsidRPr="00805B67">
        <w:rPr>
          <w:sz w:val="28"/>
          <w:szCs w:val="28"/>
        </w:rPr>
        <w:t xml:space="preserve"> стадии реализации - </w:t>
      </w:r>
      <w:r w:rsidR="00805B67" w:rsidRPr="00805B67">
        <w:rPr>
          <w:bCs/>
          <w:color w:val="333333"/>
          <w:sz w:val="28"/>
          <w:szCs w:val="28"/>
          <w:shd w:val="clear" w:color="auto" w:fill="FFFFFF"/>
        </w:rPr>
        <w:t>новый</w:t>
      </w:r>
      <w:r w:rsidR="00805B67" w:rsidRPr="00805B67">
        <w:rPr>
          <w:color w:val="333333"/>
          <w:sz w:val="28"/>
          <w:szCs w:val="28"/>
          <w:shd w:val="clear" w:color="auto" w:fill="FFFFFF"/>
        </w:rPr>
        <w:t> масштабный проект комплексной застройки - жилой </w:t>
      </w:r>
      <w:r w:rsidR="00805B67" w:rsidRPr="00805B67">
        <w:rPr>
          <w:bCs/>
          <w:color w:val="333333"/>
          <w:sz w:val="28"/>
          <w:szCs w:val="28"/>
          <w:shd w:val="clear" w:color="auto" w:fill="FFFFFF"/>
        </w:rPr>
        <w:t>микрорайон</w:t>
      </w:r>
      <w:r w:rsidR="00805B67" w:rsidRPr="00805B67">
        <w:rPr>
          <w:color w:val="333333"/>
          <w:sz w:val="28"/>
          <w:szCs w:val="28"/>
          <w:shd w:val="clear" w:color="auto" w:fill="FFFFFF"/>
        </w:rPr>
        <w:t xml:space="preserve"> «Цветной Бульвар».</w:t>
      </w:r>
      <w:r w:rsidR="00805B67" w:rsidRPr="00A47A2C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</w:rPr>
        <w:t xml:space="preserve"> </w:t>
      </w:r>
    </w:p>
    <w:p w:rsidR="0043672B" w:rsidRPr="00540A80" w:rsidRDefault="0043672B" w:rsidP="0043672B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Оценка</w:t>
      </w:r>
      <w:r w:rsidRPr="00540A80">
        <w:rPr>
          <w:rFonts w:eastAsiaTheme="minorHAnsi"/>
          <w:sz w:val="28"/>
          <w:szCs w:val="28"/>
          <w:lang w:eastAsia="en-US"/>
        </w:rPr>
        <w:t xml:space="preserve"> объем</w:t>
      </w:r>
      <w:r>
        <w:rPr>
          <w:rFonts w:eastAsiaTheme="minorHAnsi"/>
          <w:sz w:val="28"/>
          <w:szCs w:val="28"/>
          <w:lang w:eastAsia="en-US"/>
        </w:rPr>
        <w:t>а</w:t>
      </w:r>
      <w:r w:rsidRPr="00540A80">
        <w:rPr>
          <w:rFonts w:eastAsiaTheme="minorHAnsi"/>
          <w:sz w:val="28"/>
          <w:szCs w:val="28"/>
          <w:lang w:eastAsia="en-US"/>
        </w:rPr>
        <w:t xml:space="preserve"> ввода в эксплуатацию жилых домов за счет всех исто</w:t>
      </w:r>
      <w:r w:rsidRPr="00540A80">
        <w:rPr>
          <w:rFonts w:eastAsiaTheme="minorHAnsi"/>
          <w:sz w:val="28"/>
          <w:szCs w:val="28"/>
          <w:lang w:eastAsia="en-US"/>
        </w:rPr>
        <w:t>ч</w:t>
      </w:r>
      <w:r w:rsidRPr="00540A80">
        <w:rPr>
          <w:rFonts w:eastAsiaTheme="minorHAnsi"/>
          <w:sz w:val="28"/>
          <w:szCs w:val="28"/>
          <w:lang w:eastAsia="en-US"/>
        </w:rPr>
        <w:t>ников финансирования планируется в  2026 году – 1</w:t>
      </w:r>
      <w:r>
        <w:rPr>
          <w:rFonts w:eastAsiaTheme="minorHAnsi"/>
          <w:sz w:val="28"/>
          <w:szCs w:val="28"/>
          <w:lang w:eastAsia="en-US"/>
        </w:rPr>
        <w:t>50</w:t>
      </w:r>
      <w:r w:rsidRPr="00540A80">
        <w:rPr>
          <w:rFonts w:eastAsiaTheme="minorHAnsi"/>
          <w:sz w:val="28"/>
          <w:szCs w:val="28"/>
          <w:lang w:eastAsia="en-US"/>
        </w:rPr>
        <w:t xml:space="preserve"> тыс. м</w:t>
      </w:r>
      <w:proofErr w:type="gramStart"/>
      <w:r w:rsidRPr="00540A80">
        <w:rPr>
          <w:rFonts w:eastAsiaTheme="minorHAnsi"/>
          <w:sz w:val="28"/>
          <w:szCs w:val="28"/>
          <w:vertAlign w:val="superscript"/>
          <w:lang w:eastAsia="en-US"/>
        </w:rPr>
        <w:t>2</w:t>
      </w:r>
      <w:proofErr w:type="gramEnd"/>
      <w:r w:rsidRPr="00540A8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Pr="00540A80">
        <w:rPr>
          <w:rFonts w:eastAsiaTheme="minorHAnsi"/>
          <w:sz w:val="28"/>
          <w:szCs w:val="28"/>
          <w:lang w:eastAsia="en-US"/>
        </w:rPr>
        <w:t>в 2027году - 155 тыс. м</w:t>
      </w:r>
      <w:r w:rsidRPr="00540A80">
        <w:rPr>
          <w:rFonts w:eastAsiaTheme="minorHAnsi"/>
          <w:sz w:val="28"/>
          <w:szCs w:val="28"/>
          <w:vertAlign w:val="superscript"/>
          <w:lang w:eastAsia="en-US"/>
        </w:rPr>
        <w:t>2</w:t>
      </w:r>
      <w:r w:rsidRPr="00540A80">
        <w:rPr>
          <w:rFonts w:eastAsiaTheme="minorHAnsi"/>
          <w:sz w:val="28"/>
          <w:szCs w:val="28"/>
          <w:lang w:eastAsia="en-US"/>
        </w:rPr>
        <w:t>, в 2028 году 165</w:t>
      </w:r>
      <w:r w:rsidRPr="00540A80">
        <w:rPr>
          <w:rFonts w:eastAsiaTheme="minorHAnsi"/>
          <w:sz w:val="28"/>
          <w:szCs w:val="28"/>
          <w:vertAlign w:val="superscript"/>
          <w:lang w:eastAsia="en-US"/>
        </w:rPr>
        <w:t xml:space="preserve">  </w:t>
      </w:r>
      <w:r w:rsidRPr="00540A80">
        <w:rPr>
          <w:rFonts w:eastAsiaTheme="minorHAnsi"/>
          <w:sz w:val="28"/>
          <w:szCs w:val="28"/>
          <w:lang w:eastAsia="en-US"/>
        </w:rPr>
        <w:t>тыс. м</w:t>
      </w:r>
      <w:r w:rsidRPr="00540A80">
        <w:rPr>
          <w:rFonts w:eastAsiaTheme="minorHAnsi"/>
          <w:sz w:val="28"/>
          <w:szCs w:val="28"/>
          <w:vertAlign w:val="superscript"/>
          <w:lang w:eastAsia="en-US"/>
        </w:rPr>
        <w:t>2</w:t>
      </w:r>
      <w:r w:rsidRPr="00540A80">
        <w:rPr>
          <w:rFonts w:eastAsiaTheme="minorHAnsi"/>
          <w:sz w:val="28"/>
          <w:szCs w:val="28"/>
          <w:lang w:eastAsia="en-US"/>
        </w:rPr>
        <w:t>.</w:t>
      </w:r>
    </w:p>
    <w:p w:rsidR="0043672B" w:rsidRDefault="0043672B" w:rsidP="0043672B">
      <w:pPr>
        <w:suppressAutoHyphens w:val="0"/>
        <w:ind w:firstLine="709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A623BE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В 2025 году завершено строительство </w:t>
      </w:r>
      <w:r w:rsidRPr="00A623BE">
        <w:rPr>
          <w:rFonts w:eastAsiaTheme="minorHAnsi"/>
          <w:sz w:val="28"/>
          <w:szCs w:val="28"/>
          <w:lang w:eastAsia="en-US"/>
        </w:rPr>
        <w:t>3 очереди</w:t>
      </w:r>
      <w:r w:rsidRPr="00A623BE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завода нефтегазового и энергетического оборудования «</w:t>
      </w:r>
      <w:proofErr w:type="spellStart"/>
      <w:r w:rsidR="00D32DDF">
        <w:rPr>
          <w:rFonts w:eastAsiaTheme="minorHAnsi"/>
          <w:sz w:val="28"/>
          <w:szCs w:val="28"/>
          <w:shd w:val="clear" w:color="auto" w:fill="FFFFFF"/>
          <w:lang w:eastAsia="en-US"/>
        </w:rPr>
        <w:t>ГазЭнергоКомплект</w:t>
      </w:r>
      <w:proofErr w:type="spellEnd"/>
      <w:r w:rsidR="00D32DDF">
        <w:rPr>
          <w:rFonts w:eastAsiaTheme="minorHAnsi"/>
          <w:sz w:val="28"/>
          <w:szCs w:val="28"/>
          <w:shd w:val="clear" w:color="auto" w:fill="FFFFFF"/>
          <w:lang w:eastAsia="en-US"/>
        </w:rPr>
        <w:t>» с. Глинищево. З</w:t>
      </w:r>
      <w:r w:rsidRPr="00A623BE">
        <w:rPr>
          <w:rFonts w:eastAsiaTheme="minorHAnsi"/>
          <w:sz w:val="28"/>
          <w:szCs w:val="28"/>
          <w:shd w:val="clear" w:color="auto" w:fill="FFFFFF"/>
          <w:lang w:eastAsia="en-US"/>
        </w:rPr>
        <w:t>а счет бюджетных средств всех уровней</w:t>
      </w:r>
      <w:r w:rsidR="00D32DDF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строятся:</w:t>
      </w:r>
      <w:r w:rsidRPr="00A623BE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двор</w:t>
      </w:r>
      <w:r w:rsidR="00D32DDF">
        <w:rPr>
          <w:rFonts w:eastAsiaTheme="minorHAnsi"/>
          <w:sz w:val="28"/>
          <w:szCs w:val="28"/>
          <w:shd w:val="clear" w:color="auto" w:fill="FFFFFF"/>
          <w:lang w:eastAsia="en-US"/>
        </w:rPr>
        <w:t>ец</w:t>
      </w:r>
      <w:r w:rsidRPr="00A623BE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 зимних видов спорта в с. Глинищево, </w:t>
      </w:r>
      <w:r w:rsidRPr="00A623BE">
        <w:rPr>
          <w:rFonts w:eastAsiaTheme="minorHAnsi"/>
          <w:bCs/>
          <w:sz w:val="28"/>
          <w:szCs w:val="28"/>
          <w:lang w:eastAsia="ar-SA"/>
        </w:rPr>
        <w:t>малоэтажн</w:t>
      </w:r>
      <w:r w:rsidR="00D32DDF">
        <w:rPr>
          <w:rFonts w:eastAsiaTheme="minorHAnsi"/>
          <w:bCs/>
          <w:sz w:val="28"/>
          <w:szCs w:val="28"/>
          <w:lang w:eastAsia="ar-SA"/>
        </w:rPr>
        <w:t>ый</w:t>
      </w:r>
      <w:r w:rsidRPr="00A623BE">
        <w:rPr>
          <w:rFonts w:eastAsiaTheme="minorHAnsi"/>
          <w:bCs/>
          <w:sz w:val="28"/>
          <w:szCs w:val="28"/>
          <w:lang w:eastAsia="ar-SA"/>
        </w:rPr>
        <w:t xml:space="preserve"> жило</w:t>
      </w:r>
      <w:r w:rsidR="00D32DDF">
        <w:rPr>
          <w:rFonts w:eastAsiaTheme="minorHAnsi"/>
          <w:bCs/>
          <w:sz w:val="28"/>
          <w:szCs w:val="28"/>
          <w:lang w:eastAsia="ar-SA"/>
        </w:rPr>
        <w:t>й</w:t>
      </w:r>
      <w:r w:rsidRPr="00A623BE">
        <w:rPr>
          <w:rFonts w:eastAsiaTheme="minorHAnsi"/>
          <w:bCs/>
          <w:sz w:val="28"/>
          <w:szCs w:val="28"/>
          <w:lang w:eastAsia="ar-SA"/>
        </w:rPr>
        <w:t xml:space="preserve"> комплекс  и </w:t>
      </w:r>
      <w:r w:rsidRPr="00A623BE">
        <w:rPr>
          <w:rFonts w:eastAsiaTheme="minorHAnsi"/>
          <w:sz w:val="28"/>
          <w:szCs w:val="28"/>
          <w:shd w:val="clear" w:color="auto" w:fill="FFFFFF"/>
          <w:lang w:eastAsia="en-US"/>
        </w:rPr>
        <w:t>физкультурно-оздоровительн</w:t>
      </w:r>
      <w:r w:rsidR="00D32DDF">
        <w:rPr>
          <w:rFonts w:eastAsiaTheme="minorHAnsi"/>
          <w:sz w:val="28"/>
          <w:szCs w:val="28"/>
          <w:shd w:val="clear" w:color="auto" w:fill="FFFFFF"/>
          <w:lang w:eastAsia="en-US"/>
        </w:rPr>
        <w:t>ый</w:t>
      </w:r>
      <w:r w:rsidRPr="00A623BE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комплекс с лыжероллерной трассой</w:t>
      </w:r>
      <w:r w:rsidRPr="00A623BE">
        <w:rPr>
          <w:rFonts w:eastAsiaTheme="minorHAnsi"/>
          <w:bCs/>
          <w:sz w:val="28"/>
          <w:szCs w:val="28"/>
          <w:lang w:eastAsia="ar-SA"/>
        </w:rPr>
        <w:t xml:space="preserve"> в с. Журиничи, </w:t>
      </w:r>
      <w:r w:rsidRPr="00A623BE">
        <w:rPr>
          <w:rFonts w:eastAsiaTheme="minorHAnsi"/>
          <w:sz w:val="28"/>
          <w:szCs w:val="28"/>
          <w:shd w:val="clear" w:color="auto" w:fill="FFFFFF"/>
          <w:lang w:eastAsia="en-US"/>
        </w:rPr>
        <w:t>пр</w:t>
      </w:r>
      <w:r w:rsidRPr="00A623BE">
        <w:rPr>
          <w:rFonts w:eastAsiaTheme="minorHAnsi"/>
          <w:sz w:val="28"/>
          <w:szCs w:val="28"/>
          <w:shd w:val="clear" w:color="auto" w:fill="FFFFFF"/>
          <w:lang w:eastAsia="en-US"/>
        </w:rPr>
        <w:t>и</w:t>
      </w:r>
      <w:r w:rsidRPr="00A623BE">
        <w:rPr>
          <w:rFonts w:eastAsiaTheme="minorHAnsi"/>
          <w:sz w:val="28"/>
          <w:szCs w:val="28"/>
          <w:shd w:val="clear" w:color="auto" w:fill="FFFFFF"/>
          <w:lang w:eastAsia="en-US"/>
        </w:rPr>
        <w:t>стройк</w:t>
      </w:r>
      <w:r w:rsidR="00D32DDF">
        <w:rPr>
          <w:rFonts w:eastAsiaTheme="minorHAnsi"/>
          <w:sz w:val="28"/>
          <w:szCs w:val="28"/>
          <w:shd w:val="clear" w:color="auto" w:fill="FFFFFF"/>
          <w:lang w:eastAsia="en-US"/>
        </w:rPr>
        <w:t>а</w:t>
      </w:r>
      <w:r w:rsidRPr="00A623BE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универсального спортивного зала к МБОУ «Супоневская СОШ №1 им. Героя Советского Союза Н.И. Чувина» </w:t>
      </w:r>
      <w:proofErr w:type="gramStart"/>
      <w:r w:rsidRPr="00A623BE">
        <w:rPr>
          <w:rFonts w:eastAsiaTheme="minorHAnsi"/>
          <w:sz w:val="28"/>
          <w:szCs w:val="28"/>
          <w:shd w:val="clear" w:color="auto" w:fill="FFFFFF"/>
          <w:lang w:eastAsia="en-US"/>
        </w:rPr>
        <w:t>в</w:t>
      </w:r>
      <w:proofErr w:type="gramEnd"/>
      <w:r w:rsidRPr="00A623BE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с. Супонево. Оценка объем в</w:t>
      </w:r>
      <w:r w:rsidRPr="00A623BE">
        <w:rPr>
          <w:rFonts w:eastAsiaTheme="minorHAnsi"/>
          <w:sz w:val="28"/>
          <w:szCs w:val="28"/>
          <w:shd w:val="clear" w:color="auto" w:fill="FFFFFF"/>
          <w:lang w:eastAsia="en-US"/>
        </w:rPr>
        <w:t>ы</w:t>
      </w:r>
      <w:r w:rsidRPr="00A623BE">
        <w:rPr>
          <w:rFonts w:eastAsiaTheme="minorHAnsi"/>
          <w:sz w:val="28"/>
          <w:szCs w:val="28"/>
          <w:shd w:val="clear" w:color="auto" w:fill="FFFFFF"/>
          <w:lang w:eastAsia="en-US"/>
        </w:rPr>
        <w:t>полненных работ по виду деятельности «строительство» в 2025 году -</w:t>
      </w:r>
      <w:r w:rsidR="00373A9B" w:rsidRPr="00A623BE">
        <w:rPr>
          <w:rFonts w:eastAsiaTheme="minorHAnsi"/>
          <w:sz w:val="28"/>
          <w:szCs w:val="28"/>
          <w:shd w:val="clear" w:color="auto" w:fill="FFFFFF"/>
          <w:lang w:eastAsia="en-US"/>
        </w:rPr>
        <w:t>1 813,7 млн. рублей.</w:t>
      </w:r>
    </w:p>
    <w:p w:rsidR="003B29AF" w:rsidRPr="003B29AF" w:rsidRDefault="004A43F5" w:rsidP="003B29AF">
      <w:pPr>
        <w:suppressAutoHyphens w:val="0"/>
        <w:ind w:firstLine="709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proofErr w:type="gramStart"/>
      <w:r w:rsidRPr="004A43F5">
        <w:rPr>
          <w:sz w:val="28"/>
          <w:szCs w:val="28"/>
        </w:rPr>
        <w:t>В прогнозируемый период планируется продолжить участие в реализ</w:t>
      </w:r>
      <w:r w:rsidRPr="004A43F5">
        <w:rPr>
          <w:sz w:val="28"/>
          <w:szCs w:val="28"/>
        </w:rPr>
        <w:t>а</w:t>
      </w:r>
      <w:r w:rsidRPr="004A43F5">
        <w:rPr>
          <w:sz w:val="28"/>
          <w:szCs w:val="28"/>
        </w:rPr>
        <w:t>ции национальных и региональных проектов</w:t>
      </w:r>
      <w:r w:rsidR="00CE372F">
        <w:rPr>
          <w:sz w:val="28"/>
          <w:szCs w:val="28"/>
        </w:rPr>
        <w:t xml:space="preserve">, </w:t>
      </w:r>
      <w:r w:rsidRPr="004A43F5">
        <w:rPr>
          <w:sz w:val="28"/>
          <w:szCs w:val="28"/>
        </w:rPr>
        <w:t xml:space="preserve"> мероприятиях государстве</w:t>
      </w:r>
      <w:r w:rsidRPr="004A43F5">
        <w:rPr>
          <w:sz w:val="28"/>
          <w:szCs w:val="28"/>
        </w:rPr>
        <w:t>н</w:t>
      </w:r>
      <w:r w:rsidRPr="004A43F5">
        <w:rPr>
          <w:sz w:val="28"/>
          <w:szCs w:val="28"/>
        </w:rPr>
        <w:t>ных программ для привлечения субсидий из федерального и областного бюджетов на строительство социально - значимых объектов.</w:t>
      </w:r>
      <w:proofErr w:type="gramEnd"/>
      <w:r w:rsidRPr="004A43F5">
        <w:rPr>
          <w:sz w:val="28"/>
          <w:szCs w:val="28"/>
        </w:rPr>
        <w:t xml:space="preserve"> </w:t>
      </w:r>
      <w:r w:rsidR="0090438F" w:rsidRPr="00540A80">
        <w:rPr>
          <w:rFonts w:eastAsiaTheme="minorHAnsi"/>
          <w:sz w:val="28"/>
          <w:szCs w:val="28"/>
          <w:shd w:val="clear" w:color="auto" w:fill="FFFFFF"/>
          <w:lang w:eastAsia="en-US"/>
        </w:rPr>
        <w:t>Объем выпо</w:t>
      </w:r>
      <w:r w:rsidR="0090438F" w:rsidRPr="00540A80">
        <w:rPr>
          <w:rFonts w:eastAsiaTheme="minorHAnsi"/>
          <w:sz w:val="28"/>
          <w:szCs w:val="28"/>
          <w:shd w:val="clear" w:color="auto" w:fill="FFFFFF"/>
          <w:lang w:eastAsia="en-US"/>
        </w:rPr>
        <w:t>л</w:t>
      </w:r>
      <w:r w:rsidR="0090438F" w:rsidRPr="00540A80">
        <w:rPr>
          <w:rFonts w:eastAsiaTheme="minorHAnsi"/>
          <w:sz w:val="28"/>
          <w:szCs w:val="28"/>
          <w:shd w:val="clear" w:color="auto" w:fill="FFFFFF"/>
          <w:lang w:eastAsia="en-US"/>
        </w:rPr>
        <w:t>ненных работ по виду деятельности «строительство» в 202</w:t>
      </w:r>
      <w:r w:rsidR="002317BF">
        <w:rPr>
          <w:rFonts w:eastAsiaTheme="minorHAnsi"/>
          <w:sz w:val="28"/>
          <w:szCs w:val="28"/>
          <w:shd w:val="clear" w:color="auto" w:fill="FFFFFF"/>
          <w:lang w:eastAsia="en-US"/>
        </w:rPr>
        <w:t>6</w:t>
      </w:r>
      <w:r w:rsidR="009210B7" w:rsidRPr="00540A80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90438F" w:rsidRPr="00540A80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году ожидается в сумме  </w:t>
      </w:r>
      <w:r w:rsidR="001E3338">
        <w:rPr>
          <w:rFonts w:eastAsiaTheme="minorHAnsi"/>
          <w:sz w:val="28"/>
          <w:szCs w:val="28"/>
          <w:shd w:val="clear" w:color="auto" w:fill="FFFFFF"/>
          <w:lang w:eastAsia="en-US"/>
        </w:rPr>
        <w:t>1</w:t>
      </w:r>
      <w:r w:rsidR="00373A9B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2317BF">
        <w:rPr>
          <w:rFonts w:eastAsiaTheme="minorHAnsi"/>
          <w:sz w:val="28"/>
          <w:szCs w:val="28"/>
          <w:shd w:val="clear" w:color="auto" w:fill="FFFFFF"/>
          <w:lang w:eastAsia="en-US"/>
        </w:rPr>
        <w:t>922,5</w:t>
      </w:r>
      <w:r w:rsidR="0090438F" w:rsidRPr="00540A80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млн. рублей</w:t>
      </w:r>
      <w:r w:rsidR="002317BF">
        <w:rPr>
          <w:rFonts w:eastAsiaTheme="minorHAnsi"/>
          <w:sz w:val="28"/>
          <w:szCs w:val="28"/>
          <w:shd w:val="clear" w:color="auto" w:fill="FFFFFF"/>
          <w:lang w:eastAsia="en-US"/>
        </w:rPr>
        <w:t>,</w:t>
      </w:r>
      <w:r w:rsidR="001A1CCE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2317BF" w:rsidRPr="00540A80">
        <w:rPr>
          <w:rFonts w:eastAsiaTheme="minorHAnsi"/>
          <w:sz w:val="28"/>
          <w:szCs w:val="28"/>
          <w:shd w:val="clear" w:color="auto" w:fill="FFFFFF"/>
          <w:lang w:eastAsia="en-US"/>
        </w:rPr>
        <w:t>в 2027 году – 2</w:t>
      </w:r>
      <w:r w:rsidR="00373A9B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2317BF" w:rsidRPr="00540A80">
        <w:rPr>
          <w:rFonts w:eastAsiaTheme="minorHAnsi"/>
          <w:sz w:val="28"/>
          <w:szCs w:val="28"/>
          <w:shd w:val="clear" w:color="auto" w:fill="FFFFFF"/>
          <w:lang w:eastAsia="en-US"/>
        </w:rPr>
        <w:t>037,9 млн. рублей, в 2028 году – 2160,1 млн. рублей.</w:t>
      </w:r>
      <w:r w:rsidR="002317BF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В плановом периоде </w:t>
      </w:r>
      <w:r w:rsidR="00BD4D58">
        <w:rPr>
          <w:rFonts w:eastAsiaTheme="minorHAnsi"/>
          <w:sz w:val="28"/>
          <w:szCs w:val="28"/>
          <w:shd w:val="clear" w:color="auto" w:fill="FFFFFF"/>
          <w:lang w:eastAsia="en-US"/>
        </w:rPr>
        <w:t>(</w:t>
      </w:r>
      <w:r w:rsidR="003F3DFF">
        <w:rPr>
          <w:rFonts w:eastAsiaTheme="minorHAnsi"/>
          <w:sz w:val="28"/>
          <w:szCs w:val="28"/>
          <w:shd w:val="clear" w:color="auto" w:fill="FFFFFF"/>
          <w:lang w:eastAsia="en-US"/>
        </w:rPr>
        <w:t>2026-2028 годов</w:t>
      </w:r>
      <w:r w:rsidR="00BD4D58">
        <w:rPr>
          <w:rFonts w:eastAsiaTheme="minorHAnsi"/>
          <w:sz w:val="28"/>
          <w:szCs w:val="28"/>
          <w:shd w:val="clear" w:color="auto" w:fill="FFFFFF"/>
          <w:lang w:eastAsia="en-US"/>
        </w:rPr>
        <w:t>)</w:t>
      </w:r>
      <w:r w:rsidR="002317BF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будет введен в эксплуатацию</w:t>
      </w:r>
      <w:r w:rsidR="003B29AF" w:rsidRPr="003B29AF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детск</w:t>
      </w:r>
      <w:r w:rsidR="002317BF">
        <w:rPr>
          <w:rFonts w:eastAsiaTheme="minorHAnsi"/>
          <w:sz w:val="28"/>
          <w:szCs w:val="28"/>
          <w:shd w:val="clear" w:color="auto" w:fill="FFFFFF"/>
          <w:lang w:eastAsia="en-US"/>
        </w:rPr>
        <w:t>ий</w:t>
      </w:r>
      <w:r w:rsidR="003B29AF" w:rsidRPr="003B29AF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сад</w:t>
      </w:r>
      <w:r w:rsidR="002317BF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в п. Свень, продолжится строительство жилых комплексов</w:t>
      </w:r>
      <w:r w:rsidR="001E3338" w:rsidRPr="00540A80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, </w:t>
      </w:r>
      <w:r w:rsidR="002317BF">
        <w:rPr>
          <w:rFonts w:eastAsiaTheme="minorHAnsi"/>
          <w:sz w:val="28"/>
          <w:szCs w:val="28"/>
          <w:shd w:val="clear" w:color="auto" w:fill="FFFFFF"/>
          <w:lang w:eastAsia="en-US"/>
        </w:rPr>
        <w:t>торгового центра (фермерский рынок) и ма</w:t>
      </w:r>
      <w:r w:rsidR="005638D4">
        <w:rPr>
          <w:rFonts w:eastAsiaTheme="minorHAnsi"/>
          <w:sz w:val="28"/>
          <w:szCs w:val="28"/>
          <w:shd w:val="clear" w:color="auto" w:fill="FFFFFF"/>
          <w:lang w:eastAsia="en-US"/>
        </w:rPr>
        <w:t>газина «Пятерочка» в п. Путевка. В д. Добрунь планируется строительство современного инфекц</w:t>
      </w:r>
      <w:r w:rsidR="005638D4">
        <w:rPr>
          <w:rFonts w:eastAsiaTheme="minorHAnsi"/>
          <w:sz w:val="28"/>
          <w:szCs w:val="28"/>
          <w:shd w:val="clear" w:color="auto" w:fill="FFFFFF"/>
          <w:lang w:eastAsia="en-US"/>
        </w:rPr>
        <w:t>и</w:t>
      </w:r>
      <w:r w:rsidR="005638D4">
        <w:rPr>
          <w:rFonts w:eastAsiaTheme="minorHAnsi"/>
          <w:sz w:val="28"/>
          <w:szCs w:val="28"/>
          <w:shd w:val="clear" w:color="auto" w:fill="FFFFFF"/>
          <w:lang w:eastAsia="en-US"/>
        </w:rPr>
        <w:t>онного центра.</w:t>
      </w:r>
    </w:p>
    <w:p w:rsidR="001A55BF" w:rsidRPr="003B29AF" w:rsidRDefault="001A55BF" w:rsidP="001A55BF">
      <w:pPr>
        <w:suppressAutoHyphens w:val="0"/>
        <w:jc w:val="center"/>
        <w:rPr>
          <w:b/>
          <w:sz w:val="28"/>
          <w:szCs w:val="28"/>
        </w:rPr>
      </w:pPr>
      <w:r w:rsidRPr="003B29AF">
        <w:rPr>
          <w:b/>
          <w:sz w:val="28"/>
          <w:szCs w:val="28"/>
        </w:rPr>
        <w:t>Транспорт</w:t>
      </w:r>
    </w:p>
    <w:p w:rsidR="001A55BF" w:rsidRPr="003B29AF" w:rsidRDefault="001A55BF" w:rsidP="001A55BF">
      <w:pPr>
        <w:suppressAutoHyphens w:val="0"/>
        <w:jc w:val="center"/>
        <w:rPr>
          <w:b/>
          <w:sz w:val="20"/>
          <w:szCs w:val="28"/>
        </w:rPr>
      </w:pPr>
    </w:p>
    <w:p w:rsidR="00893107" w:rsidRPr="003B29AF" w:rsidRDefault="001A55BF" w:rsidP="00893107">
      <w:pPr>
        <w:ind w:firstLine="709"/>
        <w:jc w:val="both"/>
        <w:rPr>
          <w:sz w:val="28"/>
          <w:szCs w:val="28"/>
        </w:rPr>
      </w:pPr>
      <w:r w:rsidRPr="003B29AF">
        <w:rPr>
          <w:sz w:val="28"/>
          <w:szCs w:val="28"/>
        </w:rPr>
        <w:t xml:space="preserve">Протяженность автомобильных дорог общего пользования местного значения </w:t>
      </w:r>
      <w:r w:rsidR="002C7574" w:rsidRPr="003B29AF">
        <w:rPr>
          <w:sz w:val="28"/>
          <w:szCs w:val="28"/>
        </w:rPr>
        <w:t>на 01.01.202</w:t>
      </w:r>
      <w:r w:rsidR="003B29AF" w:rsidRPr="003B29AF">
        <w:rPr>
          <w:sz w:val="28"/>
          <w:szCs w:val="28"/>
        </w:rPr>
        <w:t>5</w:t>
      </w:r>
      <w:r w:rsidRPr="003B29AF">
        <w:rPr>
          <w:sz w:val="28"/>
          <w:szCs w:val="28"/>
        </w:rPr>
        <w:t xml:space="preserve"> год</w:t>
      </w:r>
      <w:r w:rsidR="002C7574" w:rsidRPr="003B29AF">
        <w:rPr>
          <w:sz w:val="28"/>
          <w:szCs w:val="28"/>
        </w:rPr>
        <w:t>а</w:t>
      </w:r>
      <w:r w:rsidRPr="003B29AF">
        <w:rPr>
          <w:sz w:val="28"/>
          <w:szCs w:val="28"/>
        </w:rPr>
        <w:t xml:space="preserve"> состав</w:t>
      </w:r>
      <w:r w:rsidR="00893107" w:rsidRPr="003B29AF">
        <w:rPr>
          <w:sz w:val="28"/>
          <w:szCs w:val="28"/>
        </w:rPr>
        <w:t>ила</w:t>
      </w:r>
      <w:r w:rsidRPr="003B29AF">
        <w:rPr>
          <w:sz w:val="28"/>
          <w:szCs w:val="28"/>
        </w:rPr>
        <w:t xml:space="preserve"> 6</w:t>
      </w:r>
      <w:r w:rsidR="00010E90" w:rsidRPr="003B29AF">
        <w:rPr>
          <w:sz w:val="28"/>
          <w:szCs w:val="28"/>
        </w:rPr>
        <w:t>0</w:t>
      </w:r>
      <w:r w:rsidR="003B29AF" w:rsidRPr="003B29AF">
        <w:rPr>
          <w:sz w:val="28"/>
          <w:szCs w:val="28"/>
        </w:rPr>
        <w:t>5,7</w:t>
      </w:r>
      <w:r w:rsidRPr="003B29AF">
        <w:rPr>
          <w:sz w:val="28"/>
          <w:szCs w:val="28"/>
        </w:rPr>
        <w:t xml:space="preserve"> км, в т. ч. </w:t>
      </w:r>
      <w:r w:rsidR="00A13A9E" w:rsidRPr="003B29AF">
        <w:rPr>
          <w:sz w:val="28"/>
          <w:szCs w:val="28"/>
        </w:rPr>
        <w:t>2</w:t>
      </w:r>
      <w:r w:rsidR="003B29AF" w:rsidRPr="003B29AF">
        <w:rPr>
          <w:sz w:val="28"/>
          <w:szCs w:val="28"/>
        </w:rPr>
        <w:t>79,6</w:t>
      </w:r>
      <w:r w:rsidRPr="003B29AF">
        <w:rPr>
          <w:sz w:val="28"/>
          <w:szCs w:val="28"/>
        </w:rPr>
        <w:t xml:space="preserve"> км автомобильных дорог общего пользования с твердым покрытием</w:t>
      </w:r>
      <w:r w:rsidR="004D7CE5" w:rsidRPr="003B29AF">
        <w:rPr>
          <w:sz w:val="28"/>
          <w:szCs w:val="28"/>
        </w:rPr>
        <w:t>.</w:t>
      </w:r>
      <w:r w:rsidR="00893107" w:rsidRPr="003B29AF">
        <w:rPr>
          <w:b/>
          <w:sz w:val="28"/>
          <w:szCs w:val="28"/>
        </w:rPr>
        <w:t xml:space="preserve"> </w:t>
      </w:r>
    </w:p>
    <w:p w:rsidR="00A8291F" w:rsidRPr="00A8291F" w:rsidRDefault="00A8291F" w:rsidP="00A8291F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8291F">
        <w:rPr>
          <w:rFonts w:eastAsiaTheme="minorHAnsi"/>
          <w:sz w:val="28"/>
          <w:szCs w:val="28"/>
          <w:lang w:eastAsia="en-US"/>
        </w:rPr>
        <w:t xml:space="preserve">В рамках переданных полномочий </w:t>
      </w:r>
      <w:r w:rsidRPr="00CB214B">
        <w:rPr>
          <w:rFonts w:eastAsiaTheme="minorHAnsi"/>
          <w:sz w:val="28"/>
          <w:szCs w:val="28"/>
          <w:lang w:eastAsia="en-US"/>
        </w:rPr>
        <w:t>по дорожной деятельности</w:t>
      </w:r>
      <w:r w:rsidRPr="00A8291F">
        <w:rPr>
          <w:rFonts w:eastAsiaTheme="minorHAnsi"/>
          <w:sz w:val="28"/>
          <w:szCs w:val="28"/>
          <w:lang w:eastAsia="en-US"/>
        </w:rPr>
        <w:t xml:space="preserve"> сельск</w:t>
      </w:r>
      <w:r w:rsidRPr="00A8291F">
        <w:rPr>
          <w:rFonts w:eastAsiaTheme="minorHAnsi"/>
          <w:sz w:val="28"/>
          <w:szCs w:val="28"/>
          <w:lang w:eastAsia="en-US"/>
        </w:rPr>
        <w:t>и</w:t>
      </w:r>
      <w:r w:rsidRPr="00A8291F">
        <w:rPr>
          <w:rFonts w:eastAsiaTheme="minorHAnsi"/>
          <w:sz w:val="28"/>
          <w:szCs w:val="28"/>
          <w:lang w:eastAsia="en-US"/>
        </w:rPr>
        <w:t>ми поселениями района, а также администрацией Брянского района на п</w:t>
      </w:r>
      <w:r w:rsidRPr="00A8291F">
        <w:rPr>
          <w:rFonts w:eastAsiaTheme="minorHAnsi"/>
          <w:sz w:val="28"/>
          <w:szCs w:val="28"/>
          <w:lang w:eastAsia="en-US"/>
        </w:rPr>
        <w:t>о</w:t>
      </w:r>
      <w:r w:rsidRPr="00A8291F">
        <w:rPr>
          <w:rFonts w:eastAsiaTheme="minorHAnsi"/>
          <w:sz w:val="28"/>
          <w:szCs w:val="28"/>
          <w:lang w:eastAsia="en-US"/>
        </w:rPr>
        <w:t xml:space="preserve">стоянной основе (круглогодично) проводятся работы: по </w:t>
      </w:r>
      <w:proofErr w:type="spellStart"/>
      <w:r w:rsidRPr="00A8291F">
        <w:rPr>
          <w:rFonts w:eastAsiaTheme="minorHAnsi"/>
          <w:sz w:val="28"/>
          <w:szCs w:val="28"/>
          <w:lang w:eastAsia="en-US"/>
        </w:rPr>
        <w:t>грейдированию</w:t>
      </w:r>
      <w:proofErr w:type="spellEnd"/>
      <w:r w:rsidRPr="00A8291F">
        <w:rPr>
          <w:rFonts w:eastAsiaTheme="minorHAnsi"/>
          <w:sz w:val="28"/>
          <w:szCs w:val="28"/>
          <w:lang w:eastAsia="en-US"/>
        </w:rPr>
        <w:t>, о</w:t>
      </w:r>
      <w:r w:rsidRPr="00A8291F">
        <w:rPr>
          <w:rFonts w:eastAsiaTheme="minorHAnsi"/>
          <w:sz w:val="28"/>
          <w:szCs w:val="28"/>
          <w:lang w:eastAsia="en-US"/>
        </w:rPr>
        <w:t>т</w:t>
      </w:r>
      <w:r w:rsidRPr="00A8291F">
        <w:rPr>
          <w:rFonts w:eastAsiaTheme="minorHAnsi"/>
          <w:sz w:val="28"/>
          <w:szCs w:val="28"/>
          <w:lang w:eastAsia="en-US"/>
        </w:rPr>
        <w:t>сыпке, ямочному ремонту и содержанию в зимний период.</w:t>
      </w:r>
    </w:p>
    <w:p w:rsidR="00D70E91" w:rsidRPr="00CB214B" w:rsidRDefault="00C55DC9" w:rsidP="00D70E91">
      <w:pPr>
        <w:shd w:val="clear" w:color="auto" w:fill="FFFFFF"/>
        <w:suppressAutoHyphens w:val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CB214B">
        <w:rPr>
          <w:sz w:val="28"/>
          <w:szCs w:val="28"/>
        </w:rPr>
        <w:t>По оценке протяженность дорог на 01.01.202</w:t>
      </w:r>
      <w:r w:rsidR="00A8291F" w:rsidRPr="00CB214B">
        <w:rPr>
          <w:sz w:val="28"/>
          <w:szCs w:val="28"/>
        </w:rPr>
        <w:t>6</w:t>
      </w:r>
      <w:r w:rsidR="00A17A3A" w:rsidRPr="00CB214B">
        <w:rPr>
          <w:sz w:val="28"/>
          <w:szCs w:val="28"/>
        </w:rPr>
        <w:t xml:space="preserve"> </w:t>
      </w:r>
      <w:r w:rsidRPr="00CB214B">
        <w:rPr>
          <w:sz w:val="28"/>
          <w:szCs w:val="28"/>
        </w:rPr>
        <w:t xml:space="preserve">года </w:t>
      </w:r>
      <w:r w:rsidR="00D179ED" w:rsidRPr="00CB214B">
        <w:rPr>
          <w:sz w:val="28"/>
          <w:szCs w:val="28"/>
        </w:rPr>
        <w:t xml:space="preserve">останется на уровне 2024 года </w:t>
      </w:r>
      <w:r w:rsidR="00CB214B" w:rsidRPr="00CB214B">
        <w:rPr>
          <w:sz w:val="28"/>
          <w:szCs w:val="28"/>
        </w:rPr>
        <w:t>–</w:t>
      </w:r>
      <w:r w:rsidR="00D179ED" w:rsidRPr="00CB214B">
        <w:rPr>
          <w:sz w:val="28"/>
          <w:szCs w:val="28"/>
        </w:rPr>
        <w:t xml:space="preserve"> 60</w:t>
      </w:r>
      <w:r w:rsidR="00CB214B" w:rsidRPr="00CB214B">
        <w:rPr>
          <w:sz w:val="28"/>
          <w:szCs w:val="28"/>
        </w:rPr>
        <w:t>5,7</w:t>
      </w:r>
      <w:r w:rsidR="00D91407">
        <w:rPr>
          <w:sz w:val="28"/>
          <w:szCs w:val="28"/>
        </w:rPr>
        <w:t xml:space="preserve"> </w:t>
      </w:r>
      <w:r w:rsidR="00D179ED" w:rsidRPr="00CB214B">
        <w:rPr>
          <w:sz w:val="28"/>
          <w:szCs w:val="28"/>
        </w:rPr>
        <w:t xml:space="preserve">км. </w:t>
      </w:r>
      <w:r w:rsidRPr="00CB214B">
        <w:rPr>
          <w:sz w:val="28"/>
          <w:szCs w:val="28"/>
        </w:rPr>
        <w:t xml:space="preserve">Увеличение </w:t>
      </w:r>
      <w:r w:rsidR="00D179ED" w:rsidRPr="00CB214B">
        <w:rPr>
          <w:sz w:val="28"/>
          <w:szCs w:val="28"/>
        </w:rPr>
        <w:t xml:space="preserve">протяженности дорог </w:t>
      </w:r>
      <w:r w:rsidRPr="00CB214B">
        <w:rPr>
          <w:sz w:val="28"/>
          <w:szCs w:val="28"/>
        </w:rPr>
        <w:t xml:space="preserve">планируется </w:t>
      </w:r>
      <w:r w:rsidR="00D179ED" w:rsidRPr="00CB214B">
        <w:rPr>
          <w:sz w:val="28"/>
          <w:szCs w:val="28"/>
        </w:rPr>
        <w:t>в 202</w:t>
      </w:r>
      <w:r w:rsidR="00CB214B" w:rsidRPr="00CB214B">
        <w:rPr>
          <w:sz w:val="28"/>
          <w:szCs w:val="28"/>
        </w:rPr>
        <w:t>7</w:t>
      </w:r>
      <w:r w:rsidR="00D179ED" w:rsidRPr="00CB214B">
        <w:rPr>
          <w:sz w:val="28"/>
          <w:szCs w:val="28"/>
        </w:rPr>
        <w:t xml:space="preserve"> году </w:t>
      </w:r>
      <w:r w:rsidRPr="00CB214B">
        <w:rPr>
          <w:sz w:val="28"/>
          <w:szCs w:val="28"/>
        </w:rPr>
        <w:t>за счет</w:t>
      </w:r>
      <w:r w:rsidR="007A52C2" w:rsidRPr="00CB214B">
        <w:rPr>
          <w:sz w:val="28"/>
          <w:szCs w:val="28"/>
        </w:rPr>
        <w:t xml:space="preserve"> строительств</w:t>
      </w:r>
      <w:r w:rsidRPr="00CB214B">
        <w:rPr>
          <w:sz w:val="28"/>
          <w:szCs w:val="28"/>
        </w:rPr>
        <w:t>а</w:t>
      </w:r>
      <w:r w:rsidR="007A52C2" w:rsidRPr="00CB214B">
        <w:rPr>
          <w:sz w:val="28"/>
          <w:szCs w:val="28"/>
        </w:rPr>
        <w:t xml:space="preserve"> </w:t>
      </w:r>
      <w:r w:rsidRPr="00CB214B">
        <w:rPr>
          <w:sz w:val="28"/>
          <w:szCs w:val="28"/>
        </w:rPr>
        <w:t xml:space="preserve">6 этапа </w:t>
      </w:r>
      <w:r w:rsidR="007A52C2" w:rsidRPr="00CB214B">
        <w:rPr>
          <w:sz w:val="28"/>
          <w:szCs w:val="28"/>
        </w:rPr>
        <w:t>автомобильн</w:t>
      </w:r>
      <w:r w:rsidRPr="00CB214B">
        <w:rPr>
          <w:sz w:val="28"/>
          <w:szCs w:val="28"/>
        </w:rPr>
        <w:t>ой</w:t>
      </w:r>
      <w:r w:rsidR="007A52C2" w:rsidRPr="00CB214B">
        <w:rPr>
          <w:sz w:val="28"/>
          <w:szCs w:val="28"/>
        </w:rPr>
        <w:t xml:space="preserve"> дорог</w:t>
      </w:r>
      <w:r w:rsidRPr="00CB214B">
        <w:rPr>
          <w:sz w:val="28"/>
          <w:szCs w:val="28"/>
        </w:rPr>
        <w:t>и</w:t>
      </w:r>
      <w:r w:rsidR="007A52C2" w:rsidRPr="00CB214B">
        <w:rPr>
          <w:sz w:val="28"/>
          <w:szCs w:val="28"/>
        </w:rPr>
        <w:t xml:space="preserve"> в ГУП ОНО ОПХ «Черемушки» в д. Дубровка</w:t>
      </w:r>
      <w:r w:rsidR="00D179ED" w:rsidRPr="00CB214B">
        <w:rPr>
          <w:sz w:val="28"/>
          <w:szCs w:val="28"/>
        </w:rPr>
        <w:t xml:space="preserve"> на </w:t>
      </w:r>
      <w:r w:rsidR="00CB214B" w:rsidRPr="00CB214B">
        <w:rPr>
          <w:sz w:val="28"/>
          <w:szCs w:val="28"/>
        </w:rPr>
        <w:t>12,5</w:t>
      </w:r>
      <w:r w:rsidR="00010E90" w:rsidRPr="00CB214B">
        <w:rPr>
          <w:sz w:val="28"/>
          <w:szCs w:val="28"/>
        </w:rPr>
        <w:t xml:space="preserve"> </w:t>
      </w:r>
      <w:r w:rsidR="00D179ED" w:rsidRPr="00CB214B">
        <w:rPr>
          <w:sz w:val="28"/>
          <w:szCs w:val="28"/>
        </w:rPr>
        <w:t>км</w:t>
      </w:r>
      <w:r w:rsidR="00D91407">
        <w:rPr>
          <w:sz w:val="28"/>
          <w:szCs w:val="28"/>
        </w:rPr>
        <w:t>, протяженность</w:t>
      </w:r>
      <w:r w:rsidR="00D179ED" w:rsidRPr="00CB214B">
        <w:rPr>
          <w:sz w:val="28"/>
          <w:szCs w:val="28"/>
        </w:rPr>
        <w:t xml:space="preserve"> составит 61</w:t>
      </w:r>
      <w:r w:rsidR="00CB214B" w:rsidRPr="00CB214B">
        <w:rPr>
          <w:sz w:val="28"/>
          <w:szCs w:val="28"/>
        </w:rPr>
        <w:t>8</w:t>
      </w:r>
      <w:r w:rsidR="00D179ED" w:rsidRPr="00CB214B">
        <w:rPr>
          <w:sz w:val="28"/>
          <w:szCs w:val="28"/>
        </w:rPr>
        <w:t>,</w:t>
      </w:r>
      <w:r w:rsidR="00CB214B" w:rsidRPr="00CB214B">
        <w:rPr>
          <w:sz w:val="28"/>
          <w:szCs w:val="28"/>
        </w:rPr>
        <w:t>3</w:t>
      </w:r>
      <w:r w:rsidR="00D179ED" w:rsidRPr="00CB214B">
        <w:rPr>
          <w:sz w:val="28"/>
          <w:szCs w:val="28"/>
        </w:rPr>
        <w:t xml:space="preserve"> км</w:t>
      </w:r>
      <w:r w:rsidR="007A52C2" w:rsidRPr="00CB214B">
        <w:rPr>
          <w:sz w:val="28"/>
          <w:szCs w:val="28"/>
        </w:rPr>
        <w:t>.</w:t>
      </w:r>
      <w:r w:rsidR="00D70E91" w:rsidRPr="00D70E91">
        <w:rPr>
          <w:rFonts w:eastAsiaTheme="minorHAnsi"/>
          <w:sz w:val="28"/>
          <w:szCs w:val="28"/>
          <w:lang w:eastAsia="en-US"/>
        </w:rPr>
        <w:t xml:space="preserve"> </w:t>
      </w:r>
      <w:r w:rsidR="00D70E91" w:rsidRPr="00CB214B">
        <w:rPr>
          <w:rFonts w:eastAsiaTheme="minorHAnsi"/>
          <w:sz w:val="28"/>
          <w:szCs w:val="28"/>
          <w:lang w:eastAsia="en-US"/>
        </w:rPr>
        <w:lastRenderedPageBreak/>
        <w:t>Ведется сбор исходных данных по строительству автомобильного моста ч</w:t>
      </w:r>
      <w:r w:rsidR="00D70E91" w:rsidRPr="00CB214B">
        <w:rPr>
          <w:rFonts w:eastAsiaTheme="minorHAnsi"/>
          <w:sz w:val="28"/>
          <w:szCs w:val="28"/>
          <w:lang w:eastAsia="en-US"/>
        </w:rPr>
        <w:t>е</w:t>
      </w:r>
      <w:r w:rsidR="00D70E91" w:rsidRPr="00CB214B">
        <w:rPr>
          <w:rFonts w:eastAsiaTheme="minorHAnsi"/>
          <w:sz w:val="28"/>
          <w:szCs w:val="28"/>
          <w:lang w:eastAsia="en-US"/>
        </w:rPr>
        <w:t>рез реку Снежеть в п. Белобережский санаторий.</w:t>
      </w:r>
    </w:p>
    <w:p w:rsidR="00BD4D58" w:rsidRDefault="00BD4D58" w:rsidP="00A8291F">
      <w:pPr>
        <w:suppressAutoHyphens w:val="0"/>
        <w:ind w:firstLine="709"/>
        <w:contextualSpacing/>
        <w:jc w:val="center"/>
        <w:rPr>
          <w:b/>
          <w:sz w:val="28"/>
          <w:szCs w:val="28"/>
        </w:rPr>
      </w:pPr>
    </w:p>
    <w:p w:rsidR="00EC671D" w:rsidRPr="00E35CB2" w:rsidRDefault="001A55BF" w:rsidP="00A8291F">
      <w:pPr>
        <w:suppressAutoHyphens w:val="0"/>
        <w:ind w:firstLine="709"/>
        <w:contextualSpacing/>
        <w:jc w:val="center"/>
        <w:rPr>
          <w:b/>
          <w:sz w:val="28"/>
          <w:szCs w:val="28"/>
        </w:rPr>
      </w:pPr>
      <w:r w:rsidRPr="00E35CB2">
        <w:rPr>
          <w:b/>
          <w:sz w:val="28"/>
          <w:szCs w:val="28"/>
        </w:rPr>
        <w:t>Инвестиции</w:t>
      </w:r>
    </w:p>
    <w:p w:rsidR="00A07E9F" w:rsidRPr="000F58E5" w:rsidRDefault="00A07E9F" w:rsidP="00A07E9F">
      <w:pPr>
        <w:suppressAutoHyphens w:val="0"/>
        <w:ind w:firstLine="709"/>
        <w:jc w:val="center"/>
        <w:rPr>
          <w:rFonts w:eastAsiaTheme="minorHAnsi"/>
          <w:sz w:val="28"/>
          <w:szCs w:val="28"/>
          <w:highlight w:val="yellow"/>
          <w:shd w:val="clear" w:color="auto" w:fill="FFFFFF"/>
          <w:lang w:eastAsia="en-US"/>
        </w:rPr>
      </w:pPr>
    </w:p>
    <w:p w:rsidR="00A26057" w:rsidRDefault="006D72A6" w:rsidP="0092515E">
      <w:pPr>
        <w:pStyle w:val="af5"/>
        <w:spacing w:before="0" w:after="0"/>
        <w:ind w:firstLine="709"/>
        <w:jc w:val="both"/>
        <w:textAlignment w:val="top"/>
        <w:rPr>
          <w:sz w:val="28"/>
          <w:szCs w:val="28"/>
        </w:rPr>
      </w:pPr>
      <w:r w:rsidRPr="00A26057">
        <w:rPr>
          <w:sz w:val="28"/>
          <w:szCs w:val="28"/>
        </w:rPr>
        <w:t>В прогнозируемый период (202</w:t>
      </w:r>
      <w:r w:rsidR="00A26057" w:rsidRPr="00A26057">
        <w:rPr>
          <w:sz w:val="28"/>
          <w:szCs w:val="28"/>
        </w:rPr>
        <w:t>6</w:t>
      </w:r>
      <w:r w:rsidRPr="00A26057">
        <w:rPr>
          <w:sz w:val="28"/>
          <w:szCs w:val="28"/>
        </w:rPr>
        <w:t>-202</w:t>
      </w:r>
      <w:r w:rsidR="00A26057" w:rsidRPr="00A26057">
        <w:rPr>
          <w:sz w:val="28"/>
          <w:szCs w:val="28"/>
        </w:rPr>
        <w:t>8</w:t>
      </w:r>
      <w:r w:rsidRPr="00A26057">
        <w:rPr>
          <w:sz w:val="28"/>
          <w:szCs w:val="28"/>
        </w:rPr>
        <w:t xml:space="preserve"> годы) рост объема инвестиций в основной капитал будет обеспечен за счет действующих и новых инвестиционных проектов, а также реализации национальных и региональных проектов на территории </w:t>
      </w:r>
      <w:r w:rsidR="00A26057" w:rsidRPr="00A26057">
        <w:rPr>
          <w:sz w:val="28"/>
          <w:szCs w:val="28"/>
        </w:rPr>
        <w:t>Брянского района</w:t>
      </w:r>
      <w:r w:rsidRPr="00A26057">
        <w:rPr>
          <w:sz w:val="28"/>
          <w:szCs w:val="28"/>
        </w:rPr>
        <w:t>.</w:t>
      </w:r>
    </w:p>
    <w:p w:rsidR="0036421A" w:rsidRPr="00A26057" w:rsidRDefault="006D72A6" w:rsidP="0036421A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6057">
        <w:rPr>
          <w:sz w:val="28"/>
          <w:szCs w:val="28"/>
        </w:rPr>
        <w:t xml:space="preserve">Промышленными предприятиями в прогнозируемый период будет продолжена реализация инвестиционных проектов: </w:t>
      </w:r>
      <w:r w:rsidR="0036421A" w:rsidRPr="00A26057">
        <w:rPr>
          <w:sz w:val="28"/>
          <w:szCs w:val="28"/>
        </w:rPr>
        <w:t xml:space="preserve"> </w:t>
      </w:r>
    </w:p>
    <w:p w:rsidR="0063192F" w:rsidRPr="005E173B" w:rsidRDefault="0063192F" w:rsidP="0063192F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E173B">
        <w:rPr>
          <w:rFonts w:eastAsiaTheme="minorHAnsi"/>
          <w:sz w:val="28"/>
          <w:szCs w:val="28"/>
          <w:lang w:eastAsia="en-US"/>
        </w:rPr>
        <w:t>- строительство завода по производству фруктовых и зерновых дисти</w:t>
      </w:r>
      <w:r w:rsidRPr="005E173B">
        <w:rPr>
          <w:rFonts w:eastAsiaTheme="minorHAnsi"/>
          <w:sz w:val="28"/>
          <w:szCs w:val="28"/>
          <w:lang w:eastAsia="en-US"/>
        </w:rPr>
        <w:t>л</w:t>
      </w:r>
      <w:r w:rsidRPr="005E173B">
        <w:rPr>
          <w:rFonts w:eastAsiaTheme="minorHAnsi"/>
          <w:sz w:val="28"/>
          <w:szCs w:val="28"/>
          <w:lang w:eastAsia="en-US"/>
        </w:rPr>
        <w:t xml:space="preserve">лятов (2020–2026 годы) в п. </w:t>
      </w:r>
      <w:proofErr w:type="gramStart"/>
      <w:r w:rsidRPr="005E173B">
        <w:rPr>
          <w:rFonts w:eastAsiaTheme="minorHAnsi"/>
          <w:sz w:val="28"/>
          <w:szCs w:val="28"/>
          <w:lang w:eastAsia="en-US"/>
        </w:rPr>
        <w:t>Мичуринский</w:t>
      </w:r>
      <w:proofErr w:type="gramEnd"/>
      <w:r w:rsidRPr="005E173B">
        <w:rPr>
          <w:rFonts w:eastAsiaTheme="minorHAnsi"/>
          <w:sz w:val="28"/>
          <w:szCs w:val="28"/>
          <w:lang w:eastAsia="en-US"/>
        </w:rPr>
        <w:t xml:space="preserve">; </w:t>
      </w:r>
    </w:p>
    <w:p w:rsidR="0063192F" w:rsidRPr="005E173B" w:rsidRDefault="0063192F" w:rsidP="0063192F">
      <w:pPr>
        <w:suppressAutoHyphens w:val="0"/>
        <w:ind w:firstLine="709"/>
        <w:jc w:val="both"/>
        <w:rPr>
          <w:b/>
          <w:color w:val="000000"/>
          <w:sz w:val="28"/>
          <w:szCs w:val="28"/>
          <w:highlight w:val="cyan"/>
        </w:rPr>
      </w:pPr>
      <w:r w:rsidRPr="005E173B">
        <w:rPr>
          <w:rFonts w:eastAsiaTheme="minorHAnsi"/>
          <w:sz w:val="28"/>
          <w:szCs w:val="28"/>
          <w:lang w:eastAsia="en-US"/>
        </w:rPr>
        <w:t>- инфраструктурный проект по реконструкц</w:t>
      </w:r>
      <w:proofErr w:type="gramStart"/>
      <w:r w:rsidRPr="005E173B">
        <w:rPr>
          <w:rFonts w:eastAsiaTheme="minorHAnsi"/>
          <w:sz w:val="28"/>
          <w:szCs w:val="28"/>
          <w:lang w:eastAsia="en-US"/>
        </w:rPr>
        <w:t>ии аэ</w:t>
      </w:r>
      <w:proofErr w:type="gramEnd"/>
      <w:r w:rsidRPr="005E173B">
        <w:rPr>
          <w:rFonts w:eastAsiaTheme="minorHAnsi"/>
          <w:sz w:val="28"/>
          <w:szCs w:val="28"/>
          <w:lang w:eastAsia="en-US"/>
        </w:rPr>
        <w:t>ропортового компле</w:t>
      </w:r>
      <w:r w:rsidRPr="005E173B">
        <w:rPr>
          <w:rFonts w:eastAsiaTheme="minorHAnsi"/>
          <w:sz w:val="28"/>
          <w:szCs w:val="28"/>
          <w:lang w:eastAsia="en-US"/>
        </w:rPr>
        <w:t>к</w:t>
      </w:r>
      <w:r w:rsidRPr="005E173B">
        <w:rPr>
          <w:rFonts w:eastAsiaTheme="minorHAnsi"/>
          <w:sz w:val="28"/>
          <w:szCs w:val="28"/>
          <w:lang w:eastAsia="en-US"/>
        </w:rPr>
        <w:t xml:space="preserve">са </w:t>
      </w:r>
      <w:r w:rsidR="00C87B56" w:rsidRPr="005E173B">
        <w:rPr>
          <w:color w:val="000000"/>
          <w:sz w:val="28"/>
          <w:szCs w:val="28"/>
        </w:rPr>
        <w:t>«Брянск»;</w:t>
      </w:r>
    </w:p>
    <w:p w:rsidR="007350B8" w:rsidRDefault="00C87B56" w:rsidP="0063192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E173B">
        <w:rPr>
          <w:rFonts w:eastAsiaTheme="minorHAnsi"/>
          <w:sz w:val="28"/>
          <w:szCs w:val="28"/>
          <w:lang w:eastAsia="en-US"/>
        </w:rPr>
        <w:t xml:space="preserve">- </w:t>
      </w:r>
      <w:r w:rsidR="0063192F" w:rsidRPr="005E173B">
        <w:rPr>
          <w:rFonts w:eastAsiaTheme="minorHAnsi"/>
          <w:sz w:val="28"/>
          <w:szCs w:val="28"/>
          <w:lang w:eastAsia="en-US"/>
        </w:rPr>
        <w:t xml:space="preserve">инвестиционный проект «Брянский сыродельный завод - 2» в рамках комплексного освоения территории проекта «Агропромышленная Деревня» в д. </w:t>
      </w:r>
      <w:proofErr w:type="spellStart"/>
      <w:r w:rsidR="0063192F" w:rsidRPr="005E173B">
        <w:rPr>
          <w:rFonts w:eastAsiaTheme="minorHAnsi"/>
          <w:sz w:val="28"/>
          <w:szCs w:val="28"/>
          <w:lang w:eastAsia="en-US"/>
        </w:rPr>
        <w:t>Глаженка</w:t>
      </w:r>
      <w:proofErr w:type="spellEnd"/>
      <w:r w:rsidR="0063192F" w:rsidRPr="005E173B">
        <w:rPr>
          <w:rFonts w:eastAsiaTheme="minorHAnsi"/>
          <w:sz w:val="28"/>
          <w:szCs w:val="28"/>
          <w:lang w:eastAsia="en-US"/>
        </w:rPr>
        <w:t xml:space="preserve"> (2023-2028г.). </w:t>
      </w:r>
    </w:p>
    <w:p w:rsidR="00106B99" w:rsidRPr="00B63F5C" w:rsidRDefault="00106B99" w:rsidP="00106B9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63F5C">
        <w:rPr>
          <w:sz w:val="28"/>
          <w:szCs w:val="28"/>
        </w:rPr>
        <w:t>родолжается работа по внедрению на территории Брянского района муниципального инвестиционного стандарта, в соответствии с методическ</w:t>
      </w:r>
      <w:r w:rsidRPr="00B63F5C">
        <w:rPr>
          <w:sz w:val="28"/>
          <w:szCs w:val="28"/>
        </w:rPr>
        <w:t>и</w:t>
      </w:r>
      <w:r w:rsidRPr="00B63F5C">
        <w:rPr>
          <w:sz w:val="28"/>
          <w:szCs w:val="28"/>
        </w:rPr>
        <w:t>ми рекомендациями Министерства экономического развития РФ. На офиц</w:t>
      </w:r>
      <w:r w:rsidRPr="00B63F5C">
        <w:rPr>
          <w:sz w:val="28"/>
          <w:szCs w:val="28"/>
        </w:rPr>
        <w:t>и</w:t>
      </w:r>
      <w:r w:rsidRPr="00B63F5C">
        <w:rPr>
          <w:sz w:val="28"/>
          <w:szCs w:val="28"/>
        </w:rPr>
        <w:t xml:space="preserve">альном сайте администрации Брянского района в разделе «Инвестиционный стандарт» размещен </w:t>
      </w:r>
      <w:r>
        <w:rPr>
          <w:sz w:val="28"/>
          <w:szCs w:val="28"/>
        </w:rPr>
        <w:t xml:space="preserve">обновленный </w:t>
      </w:r>
      <w:r w:rsidRPr="00B63F5C">
        <w:rPr>
          <w:sz w:val="28"/>
          <w:szCs w:val="28"/>
        </w:rPr>
        <w:t>Инвестиционный профиль Брянского м</w:t>
      </w:r>
      <w:r w:rsidRPr="00B63F5C">
        <w:rPr>
          <w:sz w:val="28"/>
          <w:szCs w:val="28"/>
        </w:rPr>
        <w:t>у</w:t>
      </w:r>
      <w:r w:rsidRPr="00B63F5C">
        <w:rPr>
          <w:sz w:val="28"/>
          <w:szCs w:val="28"/>
        </w:rPr>
        <w:t>ниципального района</w:t>
      </w:r>
      <w:r>
        <w:rPr>
          <w:sz w:val="28"/>
          <w:szCs w:val="28"/>
        </w:rPr>
        <w:t>.</w:t>
      </w:r>
    </w:p>
    <w:p w:rsidR="00356773" w:rsidRPr="005E173B" w:rsidRDefault="0092515E" w:rsidP="00357417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2515E">
        <w:rPr>
          <w:color w:val="000000"/>
          <w:sz w:val="28"/>
          <w:szCs w:val="28"/>
        </w:rPr>
        <w:t>Объем инвестиций в основной капитал за счет всех источников фина</w:t>
      </w:r>
      <w:r w:rsidRPr="0092515E">
        <w:rPr>
          <w:color w:val="000000"/>
          <w:sz w:val="28"/>
          <w:szCs w:val="28"/>
        </w:rPr>
        <w:t>н</w:t>
      </w:r>
      <w:r w:rsidRPr="0092515E">
        <w:rPr>
          <w:color w:val="000000"/>
          <w:sz w:val="28"/>
          <w:szCs w:val="28"/>
        </w:rPr>
        <w:t xml:space="preserve">сирования </w:t>
      </w:r>
      <w:r w:rsidRPr="005E173B">
        <w:rPr>
          <w:color w:val="000000"/>
          <w:sz w:val="28"/>
          <w:szCs w:val="28"/>
        </w:rPr>
        <w:t>(всего)</w:t>
      </w:r>
      <w:r w:rsidRPr="0092515E">
        <w:rPr>
          <w:color w:val="000000"/>
          <w:sz w:val="28"/>
          <w:szCs w:val="28"/>
        </w:rPr>
        <w:t xml:space="preserve"> </w:t>
      </w:r>
      <w:r w:rsidRPr="005E173B">
        <w:rPr>
          <w:color w:val="000000"/>
          <w:sz w:val="28"/>
          <w:szCs w:val="28"/>
        </w:rPr>
        <w:t>п</w:t>
      </w:r>
      <w:r w:rsidRPr="005E173B">
        <w:rPr>
          <w:rFonts w:eastAsiaTheme="minorHAnsi"/>
          <w:sz w:val="28"/>
          <w:szCs w:val="28"/>
          <w:lang w:eastAsia="en-US"/>
        </w:rPr>
        <w:t xml:space="preserve">о оценке 2025 года </w:t>
      </w:r>
      <w:r w:rsidR="0036421A">
        <w:rPr>
          <w:color w:val="000000"/>
          <w:sz w:val="28"/>
          <w:szCs w:val="28"/>
        </w:rPr>
        <w:t>–</w:t>
      </w:r>
      <w:r w:rsidRPr="0092515E">
        <w:rPr>
          <w:color w:val="000000"/>
          <w:sz w:val="28"/>
          <w:szCs w:val="28"/>
        </w:rPr>
        <w:t xml:space="preserve"> </w:t>
      </w:r>
      <w:r w:rsidR="0036421A">
        <w:rPr>
          <w:color w:val="000000"/>
          <w:sz w:val="28"/>
          <w:szCs w:val="28"/>
        </w:rPr>
        <w:t>14</w:t>
      </w:r>
      <w:r w:rsidR="00357417">
        <w:rPr>
          <w:color w:val="000000"/>
          <w:sz w:val="28"/>
          <w:szCs w:val="28"/>
        </w:rPr>
        <w:t> 534,8</w:t>
      </w:r>
      <w:r w:rsidRPr="005E173B">
        <w:rPr>
          <w:rFonts w:eastAsiaTheme="minorHAnsi"/>
          <w:sz w:val="28"/>
          <w:szCs w:val="28"/>
          <w:lang w:eastAsia="en-US"/>
        </w:rPr>
        <w:t xml:space="preserve"> млн. рублей,</w:t>
      </w:r>
      <w:r w:rsidR="005E173B" w:rsidRPr="005E173B">
        <w:rPr>
          <w:rFonts w:eastAsiaTheme="minorHAnsi"/>
          <w:sz w:val="28"/>
          <w:szCs w:val="28"/>
          <w:lang w:eastAsia="en-US"/>
        </w:rPr>
        <w:t xml:space="preserve"> </w:t>
      </w:r>
      <w:r w:rsidRPr="005E173B">
        <w:rPr>
          <w:rFonts w:eastAsiaTheme="minorHAnsi"/>
          <w:sz w:val="28"/>
          <w:szCs w:val="28"/>
          <w:lang w:eastAsia="en-US"/>
        </w:rPr>
        <w:t>б</w:t>
      </w:r>
      <w:r w:rsidR="001A55BF" w:rsidRPr="005E173B">
        <w:rPr>
          <w:rFonts w:eastAsiaTheme="minorHAnsi"/>
          <w:sz w:val="28"/>
          <w:szCs w:val="28"/>
          <w:lang w:eastAsia="en-US"/>
        </w:rPr>
        <w:t xml:space="preserve">юджетные средства составят </w:t>
      </w:r>
      <w:r w:rsidR="00F83B5B" w:rsidRPr="00D32DDF">
        <w:rPr>
          <w:rFonts w:eastAsiaTheme="minorHAnsi"/>
          <w:sz w:val="28"/>
          <w:szCs w:val="28"/>
          <w:lang w:eastAsia="en-US"/>
        </w:rPr>
        <w:t>–</w:t>
      </w:r>
      <w:r w:rsidR="001A55BF" w:rsidRPr="00D32DDF">
        <w:rPr>
          <w:rFonts w:eastAsiaTheme="minorHAnsi"/>
          <w:sz w:val="28"/>
          <w:szCs w:val="28"/>
          <w:lang w:eastAsia="en-US"/>
        </w:rPr>
        <w:t xml:space="preserve"> </w:t>
      </w:r>
      <w:r w:rsidR="00F83B5B" w:rsidRPr="00D32DDF">
        <w:rPr>
          <w:rFonts w:eastAsiaTheme="minorHAnsi"/>
          <w:sz w:val="28"/>
          <w:szCs w:val="28"/>
          <w:lang w:eastAsia="en-US"/>
        </w:rPr>
        <w:t>1</w:t>
      </w:r>
      <w:r w:rsidR="00AE56D5">
        <w:rPr>
          <w:rFonts w:eastAsiaTheme="minorHAnsi"/>
          <w:sz w:val="28"/>
          <w:szCs w:val="28"/>
          <w:lang w:eastAsia="en-US"/>
        </w:rPr>
        <w:t> 293,3</w:t>
      </w:r>
      <w:r w:rsidR="00F83B5B" w:rsidRPr="00D32DDF">
        <w:rPr>
          <w:rFonts w:eastAsiaTheme="minorHAnsi"/>
          <w:sz w:val="28"/>
          <w:szCs w:val="28"/>
          <w:lang w:eastAsia="en-US"/>
        </w:rPr>
        <w:t xml:space="preserve"> млн. рублей</w:t>
      </w:r>
      <w:r w:rsidR="00237E9B" w:rsidRPr="00D32DDF">
        <w:rPr>
          <w:rFonts w:eastAsiaTheme="minorHAnsi"/>
          <w:sz w:val="28"/>
          <w:szCs w:val="28"/>
          <w:lang w:eastAsia="en-US"/>
        </w:rPr>
        <w:t>.</w:t>
      </w:r>
    </w:p>
    <w:p w:rsidR="00AB1AB4" w:rsidRPr="005E173B" w:rsidRDefault="00AB1AB4" w:rsidP="001856FD">
      <w:pPr>
        <w:suppressAutoHyphens w:val="0"/>
        <w:ind w:firstLine="709"/>
        <w:jc w:val="both"/>
        <w:rPr>
          <w:rFonts w:eastAsiaTheme="minorHAnsi"/>
          <w:sz w:val="28"/>
          <w:szCs w:val="28"/>
          <w:highlight w:val="yellow"/>
          <w:lang w:eastAsia="en-US"/>
        </w:rPr>
      </w:pPr>
    </w:p>
    <w:p w:rsidR="00AB1AB4" w:rsidRDefault="00AB1AB4" w:rsidP="00FE3220">
      <w:pPr>
        <w:suppressAutoHyphens w:val="0"/>
        <w:jc w:val="both"/>
        <w:rPr>
          <w:rFonts w:eastAsiaTheme="minorHAnsi"/>
          <w:sz w:val="28"/>
          <w:szCs w:val="28"/>
          <w:highlight w:val="yellow"/>
          <w:shd w:val="clear" w:color="auto" w:fill="FFFFFF"/>
          <w:lang w:eastAsia="en-US"/>
        </w:rPr>
      </w:pPr>
      <w:r w:rsidRPr="000F58E5">
        <w:rPr>
          <w:noProof/>
          <w:sz w:val="28"/>
          <w:szCs w:val="28"/>
          <w:highlight w:val="yellow"/>
        </w:rPr>
        <w:drawing>
          <wp:inline distT="0" distB="0" distL="0" distR="0" wp14:anchorId="77D51AEA" wp14:editId="45767EB7">
            <wp:extent cx="5693133" cy="2775006"/>
            <wp:effectExtent l="0" t="0" r="3175" b="63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E3220" w:rsidRPr="000F58E5" w:rsidRDefault="00FE3220" w:rsidP="00FE3220">
      <w:pPr>
        <w:suppressAutoHyphens w:val="0"/>
        <w:jc w:val="both"/>
        <w:rPr>
          <w:rFonts w:eastAsiaTheme="minorHAnsi"/>
          <w:sz w:val="28"/>
          <w:szCs w:val="28"/>
          <w:highlight w:val="yellow"/>
          <w:shd w:val="clear" w:color="auto" w:fill="FFFFFF"/>
          <w:lang w:eastAsia="en-US"/>
        </w:rPr>
      </w:pPr>
    </w:p>
    <w:p w:rsidR="00267978" w:rsidRPr="008056FC" w:rsidRDefault="001A55BF" w:rsidP="001A55BF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056FC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По прогнозным расчетам объем инвестиций в основной капитал за счет всех источников финансирования </w:t>
      </w:r>
      <w:r w:rsidR="00FE3220" w:rsidRPr="008056FC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(всего) </w:t>
      </w:r>
      <w:r w:rsidRPr="008056FC">
        <w:rPr>
          <w:rFonts w:eastAsiaTheme="minorHAnsi"/>
          <w:sz w:val="28"/>
          <w:szCs w:val="28"/>
          <w:shd w:val="clear" w:color="auto" w:fill="FFFFFF"/>
          <w:lang w:eastAsia="en-US"/>
        </w:rPr>
        <w:t>в 202</w:t>
      </w:r>
      <w:r w:rsidR="00FE3220" w:rsidRPr="008056FC">
        <w:rPr>
          <w:rFonts w:eastAsiaTheme="minorHAnsi"/>
          <w:sz w:val="28"/>
          <w:szCs w:val="28"/>
          <w:shd w:val="clear" w:color="auto" w:fill="FFFFFF"/>
          <w:lang w:eastAsia="en-US"/>
        </w:rPr>
        <w:t>6</w:t>
      </w:r>
      <w:r w:rsidRPr="008056FC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году прогнозируется в объ</w:t>
      </w:r>
      <w:r w:rsidRPr="008056FC">
        <w:rPr>
          <w:rFonts w:eastAsiaTheme="minorHAnsi"/>
          <w:sz w:val="28"/>
          <w:szCs w:val="28"/>
          <w:shd w:val="clear" w:color="auto" w:fill="FFFFFF"/>
          <w:lang w:eastAsia="en-US"/>
        </w:rPr>
        <w:t>е</w:t>
      </w:r>
      <w:r w:rsidRPr="008056FC">
        <w:rPr>
          <w:rFonts w:eastAsiaTheme="minorHAnsi"/>
          <w:sz w:val="28"/>
          <w:szCs w:val="28"/>
          <w:shd w:val="clear" w:color="auto" w:fill="FFFFFF"/>
          <w:lang w:eastAsia="en-US"/>
        </w:rPr>
        <w:lastRenderedPageBreak/>
        <w:t xml:space="preserve">ме </w:t>
      </w:r>
      <w:r w:rsidR="0036421A" w:rsidRPr="008056FC">
        <w:rPr>
          <w:rFonts w:eastAsiaTheme="minorHAnsi"/>
          <w:sz w:val="28"/>
          <w:szCs w:val="28"/>
          <w:shd w:val="clear" w:color="auto" w:fill="FFFFFF"/>
          <w:lang w:eastAsia="en-US"/>
        </w:rPr>
        <w:t>1</w:t>
      </w:r>
      <w:r w:rsidR="00357417" w:rsidRPr="008056FC">
        <w:rPr>
          <w:rFonts w:eastAsiaTheme="minorHAnsi"/>
          <w:sz w:val="28"/>
          <w:szCs w:val="28"/>
          <w:shd w:val="clear" w:color="auto" w:fill="FFFFFF"/>
          <w:lang w:eastAsia="en-US"/>
        </w:rPr>
        <w:t>1</w:t>
      </w:r>
      <w:r w:rsidR="0036421A" w:rsidRPr="008056FC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AE56D5">
        <w:rPr>
          <w:rFonts w:eastAsiaTheme="minorHAnsi"/>
          <w:sz w:val="28"/>
          <w:szCs w:val="28"/>
          <w:shd w:val="clear" w:color="auto" w:fill="FFFFFF"/>
          <w:lang w:eastAsia="en-US"/>
        </w:rPr>
        <w:t>4</w:t>
      </w:r>
      <w:r w:rsidR="00357417" w:rsidRPr="008056FC">
        <w:rPr>
          <w:rFonts w:eastAsiaTheme="minorHAnsi"/>
          <w:sz w:val="28"/>
          <w:szCs w:val="28"/>
          <w:shd w:val="clear" w:color="auto" w:fill="FFFFFF"/>
          <w:lang w:eastAsia="en-US"/>
        </w:rPr>
        <w:t>2</w:t>
      </w:r>
      <w:r w:rsidR="0036421A" w:rsidRPr="008056FC">
        <w:rPr>
          <w:rFonts w:eastAsiaTheme="minorHAnsi"/>
          <w:sz w:val="28"/>
          <w:szCs w:val="28"/>
          <w:shd w:val="clear" w:color="auto" w:fill="FFFFFF"/>
          <w:lang w:eastAsia="en-US"/>
        </w:rPr>
        <w:t>0</w:t>
      </w:r>
      <w:r w:rsidRPr="008056FC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млн. рублей, в 202</w:t>
      </w:r>
      <w:r w:rsidR="00FE3220" w:rsidRPr="008056FC">
        <w:rPr>
          <w:rFonts w:eastAsiaTheme="minorHAnsi"/>
          <w:sz w:val="28"/>
          <w:szCs w:val="28"/>
          <w:shd w:val="clear" w:color="auto" w:fill="FFFFFF"/>
          <w:lang w:eastAsia="en-US"/>
        </w:rPr>
        <w:t>7</w:t>
      </w:r>
      <w:r w:rsidRPr="008056FC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году –</w:t>
      </w:r>
      <w:r w:rsidR="00A1088B" w:rsidRPr="008056FC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36421A" w:rsidRPr="008056FC">
        <w:rPr>
          <w:rFonts w:eastAsiaTheme="minorHAnsi"/>
          <w:sz w:val="28"/>
          <w:szCs w:val="28"/>
          <w:shd w:val="clear" w:color="auto" w:fill="FFFFFF"/>
          <w:lang w:eastAsia="en-US"/>
        </w:rPr>
        <w:t>1</w:t>
      </w:r>
      <w:r w:rsidR="00357417" w:rsidRPr="008056FC">
        <w:rPr>
          <w:rFonts w:eastAsiaTheme="minorHAnsi"/>
          <w:sz w:val="28"/>
          <w:szCs w:val="28"/>
          <w:shd w:val="clear" w:color="auto" w:fill="FFFFFF"/>
          <w:lang w:eastAsia="en-US"/>
        </w:rPr>
        <w:t>2 214</w:t>
      </w:r>
      <w:r w:rsidRPr="008056FC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млн. рублей, в 202</w:t>
      </w:r>
      <w:r w:rsidR="00FE3220" w:rsidRPr="008056FC">
        <w:rPr>
          <w:rFonts w:eastAsiaTheme="minorHAnsi"/>
          <w:sz w:val="28"/>
          <w:szCs w:val="28"/>
          <w:shd w:val="clear" w:color="auto" w:fill="FFFFFF"/>
          <w:lang w:eastAsia="en-US"/>
        </w:rPr>
        <w:t>8</w:t>
      </w:r>
      <w:r w:rsidRPr="008056FC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году – </w:t>
      </w:r>
      <w:r w:rsidR="0036421A" w:rsidRPr="008056FC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13 </w:t>
      </w:r>
      <w:r w:rsidR="00357417" w:rsidRPr="008056FC">
        <w:rPr>
          <w:rFonts w:eastAsiaTheme="minorHAnsi"/>
          <w:sz w:val="28"/>
          <w:szCs w:val="28"/>
          <w:shd w:val="clear" w:color="auto" w:fill="FFFFFF"/>
          <w:lang w:eastAsia="en-US"/>
        </w:rPr>
        <w:t>180</w:t>
      </w:r>
      <w:r w:rsidRPr="008056FC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млн. рублей.</w:t>
      </w:r>
    </w:p>
    <w:p w:rsidR="00B63F5C" w:rsidRPr="008056FC" w:rsidRDefault="00B63F5C" w:rsidP="00B63F5C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056FC">
        <w:rPr>
          <w:rFonts w:eastAsiaTheme="minorHAnsi"/>
          <w:sz w:val="28"/>
          <w:szCs w:val="28"/>
          <w:lang w:eastAsia="en-US"/>
        </w:rPr>
        <w:t xml:space="preserve">Стоимость основных фондов по полной учетной стоимости </w:t>
      </w:r>
      <w:proofErr w:type="gramStart"/>
      <w:r w:rsidRPr="008056FC">
        <w:rPr>
          <w:rFonts w:eastAsiaTheme="minorHAnsi"/>
          <w:sz w:val="28"/>
          <w:szCs w:val="28"/>
          <w:lang w:eastAsia="en-US"/>
        </w:rPr>
        <w:t>на конец</w:t>
      </w:r>
      <w:proofErr w:type="gramEnd"/>
      <w:r w:rsidRPr="008056FC">
        <w:rPr>
          <w:rFonts w:eastAsiaTheme="minorHAnsi"/>
          <w:sz w:val="28"/>
          <w:szCs w:val="28"/>
          <w:lang w:eastAsia="en-US"/>
        </w:rPr>
        <w:t xml:space="preserve"> 202</w:t>
      </w:r>
      <w:r w:rsidR="00BD4D58">
        <w:rPr>
          <w:rFonts w:eastAsiaTheme="minorHAnsi"/>
          <w:sz w:val="28"/>
          <w:szCs w:val="28"/>
          <w:lang w:eastAsia="en-US"/>
        </w:rPr>
        <w:t>5</w:t>
      </w:r>
      <w:r w:rsidRPr="008056FC">
        <w:rPr>
          <w:rFonts w:eastAsiaTheme="minorHAnsi"/>
          <w:sz w:val="28"/>
          <w:szCs w:val="28"/>
          <w:lang w:eastAsia="en-US"/>
        </w:rPr>
        <w:t xml:space="preserve"> года </w:t>
      </w:r>
      <w:r w:rsidR="00BD4D58">
        <w:rPr>
          <w:rFonts w:eastAsiaTheme="minorHAnsi"/>
          <w:sz w:val="28"/>
          <w:szCs w:val="28"/>
          <w:lang w:eastAsia="en-US"/>
        </w:rPr>
        <w:t>планируется</w:t>
      </w:r>
      <w:r w:rsidRPr="008056FC">
        <w:rPr>
          <w:rFonts w:eastAsiaTheme="minorHAnsi"/>
          <w:sz w:val="28"/>
          <w:szCs w:val="28"/>
          <w:lang w:eastAsia="en-US"/>
        </w:rPr>
        <w:t xml:space="preserve"> 4</w:t>
      </w:r>
      <w:r w:rsidR="00BD4D58">
        <w:rPr>
          <w:rFonts w:eastAsiaTheme="minorHAnsi"/>
          <w:sz w:val="28"/>
          <w:szCs w:val="28"/>
          <w:lang w:eastAsia="en-US"/>
        </w:rPr>
        <w:t>6 477,6</w:t>
      </w:r>
      <w:r w:rsidRPr="008056FC">
        <w:rPr>
          <w:rFonts w:eastAsiaTheme="minorHAnsi"/>
          <w:sz w:val="28"/>
          <w:szCs w:val="28"/>
          <w:lang w:eastAsia="en-US"/>
        </w:rPr>
        <w:t xml:space="preserve"> млн. рублей. К 2028 году она предполож</w:t>
      </w:r>
      <w:r w:rsidRPr="008056FC">
        <w:rPr>
          <w:rFonts w:eastAsiaTheme="minorHAnsi"/>
          <w:sz w:val="28"/>
          <w:szCs w:val="28"/>
          <w:lang w:eastAsia="en-US"/>
        </w:rPr>
        <w:t>и</w:t>
      </w:r>
      <w:r w:rsidRPr="008056FC">
        <w:rPr>
          <w:rFonts w:eastAsiaTheme="minorHAnsi"/>
          <w:sz w:val="28"/>
          <w:szCs w:val="28"/>
          <w:lang w:eastAsia="en-US"/>
        </w:rPr>
        <w:t>тельно возрастет до  49 424,5 млн. рублей.</w:t>
      </w:r>
    </w:p>
    <w:p w:rsidR="001A55BF" w:rsidRPr="008056FC" w:rsidRDefault="001A55BF" w:rsidP="001A55BF">
      <w:pPr>
        <w:suppressAutoHyphens w:val="0"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  <w:highlight w:val="yellow"/>
        </w:rPr>
      </w:pPr>
    </w:p>
    <w:p w:rsidR="001A55BF" w:rsidRPr="008056FC" w:rsidRDefault="001A55BF" w:rsidP="001A55BF">
      <w:pPr>
        <w:suppressAutoHyphens w:val="0"/>
        <w:ind w:firstLine="709"/>
        <w:jc w:val="center"/>
        <w:rPr>
          <w:b/>
          <w:sz w:val="28"/>
          <w:szCs w:val="28"/>
        </w:rPr>
      </w:pPr>
      <w:r w:rsidRPr="008056FC">
        <w:rPr>
          <w:b/>
          <w:sz w:val="28"/>
          <w:szCs w:val="28"/>
        </w:rPr>
        <w:t>Малое и среднее предпринимательство</w:t>
      </w:r>
    </w:p>
    <w:p w:rsidR="001A55BF" w:rsidRPr="008056FC" w:rsidRDefault="001A55BF" w:rsidP="001A55BF">
      <w:pPr>
        <w:suppressAutoHyphens w:val="0"/>
        <w:ind w:firstLine="709"/>
        <w:jc w:val="center"/>
        <w:rPr>
          <w:b/>
          <w:sz w:val="28"/>
          <w:szCs w:val="28"/>
          <w:highlight w:val="yellow"/>
        </w:rPr>
      </w:pPr>
    </w:p>
    <w:p w:rsidR="00A46E0A" w:rsidRPr="008056FC" w:rsidRDefault="00A46E0A" w:rsidP="00A46E0A">
      <w:pPr>
        <w:suppressAutoHyphens w:val="0"/>
        <w:ind w:firstLine="709"/>
        <w:jc w:val="both"/>
        <w:rPr>
          <w:rFonts w:eastAsiaTheme="minorEastAsia"/>
          <w:color w:val="000000"/>
          <w:sz w:val="28"/>
          <w:szCs w:val="28"/>
        </w:rPr>
      </w:pPr>
      <w:r w:rsidRPr="008056FC">
        <w:rPr>
          <w:sz w:val="28"/>
          <w:szCs w:val="28"/>
        </w:rPr>
        <w:t>Малый и средний бизнес продолжает оставаться неотъемлемой частью рыночной экономики.</w:t>
      </w:r>
      <w:r w:rsidRPr="008056FC">
        <w:rPr>
          <w:rFonts w:eastAsiaTheme="minorEastAsia"/>
          <w:sz w:val="28"/>
          <w:szCs w:val="28"/>
        </w:rPr>
        <w:t xml:space="preserve"> </w:t>
      </w:r>
      <w:proofErr w:type="gramStart"/>
      <w:r w:rsidRPr="008056FC">
        <w:rPr>
          <w:rFonts w:eastAsiaTheme="minorEastAsia"/>
          <w:sz w:val="28"/>
          <w:szCs w:val="28"/>
        </w:rPr>
        <w:t>На уровне района проводится работа с представител</w:t>
      </w:r>
      <w:r w:rsidRPr="008056FC">
        <w:rPr>
          <w:rFonts w:eastAsiaTheme="minorEastAsia"/>
          <w:sz w:val="28"/>
          <w:szCs w:val="28"/>
        </w:rPr>
        <w:t>я</w:t>
      </w:r>
      <w:r w:rsidRPr="008056FC">
        <w:rPr>
          <w:rFonts w:eastAsiaTheme="minorEastAsia"/>
          <w:sz w:val="28"/>
          <w:szCs w:val="28"/>
        </w:rPr>
        <w:t xml:space="preserve">ми  малого бизнеса по привлечению к участию в различных региональных, городских и районных </w:t>
      </w:r>
      <w:proofErr w:type="spellStart"/>
      <w:r w:rsidRPr="008056FC">
        <w:rPr>
          <w:rFonts w:eastAsiaTheme="minorEastAsia"/>
          <w:sz w:val="28"/>
          <w:szCs w:val="28"/>
        </w:rPr>
        <w:t>выставочно</w:t>
      </w:r>
      <w:proofErr w:type="spellEnd"/>
      <w:r w:rsidRPr="008056FC">
        <w:rPr>
          <w:rFonts w:eastAsiaTheme="minorEastAsia"/>
          <w:sz w:val="28"/>
          <w:szCs w:val="28"/>
        </w:rPr>
        <w:t>-ярмарочных мероприятиях, на сайте а</w:t>
      </w:r>
      <w:r w:rsidRPr="008056FC">
        <w:rPr>
          <w:rFonts w:eastAsiaTheme="minorEastAsia"/>
          <w:sz w:val="28"/>
          <w:szCs w:val="28"/>
        </w:rPr>
        <w:t>д</w:t>
      </w:r>
      <w:r w:rsidRPr="008056FC">
        <w:rPr>
          <w:rFonts w:eastAsiaTheme="minorEastAsia"/>
          <w:sz w:val="28"/>
          <w:szCs w:val="28"/>
        </w:rPr>
        <w:t>министрации Брянского района на постоянной основе размещаются закон</w:t>
      </w:r>
      <w:r w:rsidRPr="008056FC">
        <w:rPr>
          <w:rFonts w:eastAsiaTheme="minorEastAsia"/>
          <w:sz w:val="28"/>
          <w:szCs w:val="28"/>
        </w:rPr>
        <w:t>о</w:t>
      </w:r>
      <w:r w:rsidRPr="008056FC">
        <w:rPr>
          <w:rFonts w:eastAsiaTheme="minorEastAsia"/>
          <w:sz w:val="28"/>
          <w:szCs w:val="28"/>
        </w:rPr>
        <w:t>дательные и нормативные документы вышестоящих организаций</w:t>
      </w:r>
      <w:r w:rsidRPr="008056FC">
        <w:rPr>
          <w:rFonts w:eastAsiaTheme="minorEastAsia"/>
          <w:color w:val="000000"/>
          <w:sz w:val="28"/>
          <w:szCs w:val="28"/>
        </w:rPr>
        <w:t>, информ</w:t>
      </w:r>
      <w:r w:rsidRPr="008056FC">
        <w:rPr>
          <w:rFonts w:eastAsiaTheme="minorEastAsia"/>
          <w:color w:val="000000"/>
          <w:sz w:val="28"/>
          <w:szCs w:val="28"/>
        </w:rPr>
        <w:t>а</w:t>
      </w:r>
      <w:r w:rsidRPr="008056FC">
        <w:rPr>
          <w:rFonts w:eastAsiaTheme="minorEastAsia"/>
          <w:color w:val="000000"/>
          <w:sz w:val="28"/>
          <w:szCs w:val="28"/>
        </w:rPr>
        <w:t>ция о проведении круглых столов и  онлайн – обучения,  функционирующих на  территории города Брянска различных центров и фондов  поддержки.</w:t>
      </w:r>
      <w:proofErr w:type="gramEnd"/>
    </w:p>
    <w:p w:rsidR="00914B25" w:rsidRPr="008056FC" w:rsidRDefault="00A46E0A" w:rsidP="008056FC">
      <w:pPr>
        <w:suppressAutoHyphens w:val="0"/>
        <w:ind w:firstLine="709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8056FC">
        <w:rPr>
          <w:sz w:val="28"/>
          <w:szCs w:val="28"/>
        </w:rPr>
        <w:t xml:space="preserve"> Реализация на региональном и муниципальном уровне мероприятий национального проекта «Малый и средний бизнес и поддержка индивид</w:t>
      </w:r>
      <w:r w:rsidRPr="008056FC">
        <w:rPr>
          <w:sz w:val="28"/>
          <w:szCs w:val="28"/>
        </w:rPr>
        <w:t>у</w:t>
      </w:r>
      <w:r w:rsidRPr="008056FC">
        <w:rPr>
          <w:sz w:val="28"/>
          <w:szCs w:val="28"/>
        </w:rPr>
        <w:t>альной предпринимательской инициативы», подпрограммы «Государстве</w:t>
      </w:r>
      <w:r w:rsidRPr="008056FC">
        <w:rPr>
          <w:sz w:val="28"/>
          <w:szCs w:val="28"/>
        </w:rPr>
        <w:t>н</w:t>
      </w:r>
      <w:r w:rsidRPr="008056FC">
        <w:rPr>
          <w:sz w:val="28"/>
          <w:szCs w:val="28"/>
        </w:rPr>
        <w:t>ная поддержка малого и среднего предпринимательства в Брянской области», обеспечат постепенный толчок к росту количества предприятий и численн</w:t>
      </w:r>
      <w:r w:rsidRPr="008056FC">
        <w:rPr>
          <w:sz w:val="28"/>
          <w:szCs w:val="28"/>
        </w:rPr>
        <w:t>о</w:t>
      </w:r>
      <w:r w:rsidRPr="008056FC">
        <w:rPr>
          <w:sz w:val="28"/>
          <w:szCs w:val="28"/>
        </w:rPr>
        <w:t>сти занятых</w:t>
      </w:r>
      <w:r w:rsidR="00F31C61">
        <w:rPr>
          <w:sz w:val="28"/>
          <w:szCs w:val="28"/>
        </w:rPr>
        <w:t>.</w:t>
      </w:r>
      <w:r w:rsidR="003109F1">
        <w:rPr>
          <w:sz w:val="28"/>
          <w:szCs w:val="28"/>
        </w:rPr>
        <w:t xml:space="preserve"> </w:t>
      </w:r>
      <w:r w:rsidR="00F31C61">
        <w:rPr>
          <w:sz w:val="28"/>
          <w:szCs w:val="28"/>
        </w:rPr>
        <w:t xml:space="preserve"> Это</w:t>
      </w:r>
      <w:r w:rsidRPr="008056FC">
        <w:rPr>
          <w:sz w:val="28"/>
          <w:szCs w:val="28"/>
        </w:rPr>
        <w:t xml:space="preserve"> позволит увеличить к 2028 году прогнозируемое колич</w:t>
      </w:r>
      <w:r w:rsidRPr="008056FC">
        <w:rPr>
          <w:sz w:val="28"/>
          <w:szCs w:val="28"/>
        </w:rPr>
        <w:t>е</w:t>
      </w:r>
      <w:r w:rsidRPr="008056FC">
        <w:rPr>
          <w:sz w:val="28"/>
          <w:szCs w:val="28"/>
        </w:rPr>
        <w:t xml:space="preserve">ство малых и средних предприятий (включая </w:t>
      </w:r>
      <w:proofErr w:type="spellStart"/>
      <w:r w:rsidRPr="008056FC">
        <w:rPr>
          <w:sz w:val="28"/>
          <w:szCs w:val="28"/>
        </w:rPr>
        <w:t>микропредприятия</w:t>
      </w:r>
      <w:proofErr w:type="spellEnd"/>
      <w:r w:rsidRPr="008056FC">
        <w:rPr>
          <w:sz w:val="28"/>
          <w:szCs w:val="28"/>
        </w:rPr>
        <w:t xml:space="preserve">) в </w:t>
      </w:r>
      <w:r w:rsidR="00F31C61">
        <w:rPr>
          <w:sz w:val="28"/>
          <w:szCs w:val="28"/>
        </w:rPr>
        <w:t xml:space="preserve">Брянском </w:t>
      </w:r>
      <w:r w:rsidRPr="008056FC">
        <w:rPr>
          <w:sz w:val="28"/>
          <w:szCs w:val="28"/>
        </w:rPr>
        <w:t>районе до 865 единиц (101</w:t>
      </w:r>
      <w:r w:rsidR="000B1A90">
        <w:rPr>
          <w:sz w:val="28"/>
          <w:szCs w:val="28"/>
        </w:rPr>
        <w:t>,5</w:t>
      </w:r>
      <w:r w:rsidRPr="008056FC">
        <w:rPr>
          <w:sz w:val="28"/>
          <w:szCs w:val="28"/>
        </w:rPr>
        <w:t>% к уровню 2025 года), среднесписочн</w:t>
      </w:r>
      <w:r w:rsidR="00F31C61">
        <w:rPr>
          <w:sz w:val="28"/>
          <w:szCs w:val="28"/>
        </w:rPr>
        <w:t>ую</w:t>
      </w:r>
      <w:r w:rsidRPr="008056FC">
        <w:rPr>
          <w:sz w:val="28"/>
          <w:szCs w:val="28"/>
        </w:rPr>
        <w:t xml:space="preserve"> чи</w:t>
      </w:r>
      <w:r w:rsidRPr="008056FC">
        <w:rPr>
          <w:sz w:val="28"/>
          <w:szCs w:val="28"/>
        </w:rPr>
        <w:t>с</w:t>
      </w:r>
      <w:r w:rsidRPr="008056FC">
        <w:rPr>
          <w:sz w:val="28"/>
          <w:szCs w:val="28"/>
        </w:rPr>
        <w:t>ленност</w:t>
      </w:r>
      <w:r w:rsidR="00F31C61">
        <w:rPr>
          <w:sz w:val="28"/>
          <w:szCs w:val="28"/>
        </w:rPr>
        <w:t>ь</w:t>
      </w:r>
      <w:r w:rsidRPr="008056FC">
        <w:rPr>
          <w:sz w:val="28"/>
          <w:szCs w:val="28"/>
        </w:rPr>
        <w:t xml:space="preserve"> работников на них до </w:t>
      </w:r>
      <w:r w:rsidR="008056FC" w:rsidRPr="008056FC">
        <w:rPr>
          <w:sz w:val="28"/>
          <w:szCs w:val="28"/>
        </w:rPr>
        <w:t>6</w:t>
      </w:r>
      <w:r w:rsidR="000B1A90">
        <w:rPr>
          <w:sz w:val="28"/>
          <w:szCs w:val="28"/>
        </w:rPr>
        <w:t xml:space="preserve"> </w:t>
      </w:r>
      <w:r w:rsidR="008056FC" w:rsidRPr="008056FC">
        <w:rPr>
          <w:sz w:val="28"/>
          <w:szCs w:val="28"/>
        </w:rPr>
        <w:t>767</w:t>
      </w:r>
      <w:r w:rsidR="00F31C61">
        <w:rPr>
          <w:sz w:val="28"/>
          <w:szCs w:val="28"/>
        </w:rPr>
        <w:t xml:space="preserve"> человек.  О</w:t>
      </w:r>
      <w:r w:rsidRPr="008056FC">
        <w:rPr>
          <w:sz w:val="28"/>
          <w:szCs w:val="28"/>
        </w:rPr>
        <w:t xml:space="preserve">борот малых и средних предприятий (включая </w:t>
      </w:r>
      <w:proofErr w:type="spellStart"/>
      <w:r w:rsidRPr="008056FC">
        <w:rPr>
          <w:sz w:val="28"/>
          <w:szCs w:val="28"/>
        </w:rPr>
        <w:t>микропредприятия</w:t>
      </w:r>
      <w:proofErr w:type="spellEnd"/>
      <w:r w:rsidRPr="008056FC">
        <w:rPr>
          <w:sz w:val="28"/>
          <w:szCs w:val="28"/>
        </w:rPr>
        <w:t>) пре</w:t>
      </w:r>
      <w:r w:rsidR="00F31C61">
        <w:rPr>
          <w:sz w:val="28"/>
          <w:szCs w:val="28"/>
        </w:rPr>
        <w:t>дположительно достигнет уровня 56,4 млрд.</w:t>
      </w:r>
      <w:r w:rsidRPr="008056FC">
        <w:rPr>
          <w:sz w:val="28"/>
          <w:szCs w:val="28"/>
        </w:rPr>
        <w:t xml:space="preserve"> руб</w:t>
      </w:r>
      <w:r w:rsidR="00F31C61">
        <w:rPr>
          <w:sz w:val="28"/>
          <w:szCs w:val="28"/>
        </w:rPr>
        <w:t>лей</w:t>
      </w:r>
      <w:r w:rsidRPr="008056FC">
        <w:rPr>
          <w:sz w:val="28"/>
          <w:szCs w:val="28"/>
        </w:rPr>
        <w:t xml:space="preserve">. </w:t>
      </w:r>
    </w:p>
    <w:p w:rsidR="00F31C61" w:rsidRDefault="00F31C61" w:rsidP="001A55BF">
      <w:pPr>
        <w:suppressAutoHyphens w:val="0"/>
        <w:jc w:val="center"/>
        <w:rPr>
          <w:b/>
          <w:sz w:val="28"/>
          <w:szCs w:val="28"/>
        </w:rPr>
      </w:pPr>
    </w:p>
    <w:p w:rsidR="001A55BF" w:rsidRPr="008056FC" w:rsidRDefault="001A55BF" w:rsidP="001A55BF">
      <w:pPr>
        <w:suppressAutoHyphens w:val="0"/>
        <w:jc w:val="center"/>
        <w:rPr>
          <w:b/>
          <w:sz w:val="28"/>
          <w:szCs w:val="28"/>
        </w:rPr>
      </w:pPr>
      <w:r w:rsidRPr="008056FC">
        <w:rPr>
          <w:b/>
          <w:sz w:val="28"/>
          <w:szCs w:val="28"/>
        </w:rPr>
        <w:t>Финансы</w:t>
      </w:r>
    </w:p>
    <w:p w:rsidR="001A55BF" w:rsidRPr="000F58E5" w:rsidRDefault="001A55BF" w:rsidP="001A55BF">
      <w:pPr>
        <w:suppressAutoHyphens w:val="0"/>
        <w:jc w:val="center"/>
        <w:rPr>
          <w:b/>
          <w:sz w:val="20"/>
          <w:szCs w:val="28"/>
          <w:highlight w:val="yellow"/>
        </w:rPr>
      </w:pPr>
    </w:p>
    <w:p w:rsidR="002D0841" w:rsidRPr="00C1096A" w:rsidRDefault="002D0841" w:rsidP="006E63D3">
      <w:pPr>
        <w:suppressAutoHyphens w:val="0"/>
        <w:ind w:firstLine="709"/>
        <w:jc w:val="both"/>
        <w:rPr>
          <w:rFonts w:eastAsiaTheme="minorHAnsi"/>
          <w:sz w:val="28"/>
          <w:szCs w:val="28"/>
        </w:rPr>
      </w:pPr>
      <w:r w:rsidRPr="009E437C">
        <w:rPr>
          <w:sz w:val="28"/>
          <w:szCs w:val="28"/>
        </w:rPr>
        <w:t xml:space="preserve">Экономику Брянского района составляют </w:t>
      </w:r>
      <w:r w:rsidRPr="009E437C">
        <w:rPr>
          <w:rFonts w:eastAsiaTheme="minorHAnsi"/>
          <w:sz w:val="28"/>
          <w:szCs w:val="28"/>
          <w:lang w:eastAsia="en-US"/>
        </w:rPr>
        <w:t>3</w:t>
      </w:r>
      <w:r w:rsidR="009E437C" w:rsidRPr="009E437C">
        <w:rPr>
          <w:rFonts w:eastAsiaTheme="minorHAnsi"/>
          <w:sz w:val="28"/>
          <w:szCs w:val="28"/>
          <w:lang w:eastAsia="en-US"/>
        </w:rPr>
        <w:t>618</w:t>
      </w:r>
      <w:r w:rsidRPr="009E437C">
        <w:rPr>
          <w:rFonts w:eastAsiaTheme="minorHAnsi"/>
          <w:sz w:val="28"/>
          <w:szCs w:val="28"/>
          <w:lang w:eastAsia="en-US"/>
        </w:rPr>
        <w:t xml:space="preserve"> предприяти</w:t>
      </w:r>
      <w:r w:rsidR="009E437C" w:rsidRPr="009E437C">
        <w:rPr>
          <w:rFonts w:eastAsiaTheme="minorHAnsi"/>
          <w:sz w:val="28"/>
          <w:szCs w:val="28"/>
          <w:lang w:eastAsia="en-US"/>
        </w:rPr>
        <w:t xml:space="preserve">й (на 01.01.2025г.) </w:t>
      </w:r>
      <w:r w:rsidRPr="009E437C">
        <w:rPr>
          <w:rFonts w:eastAsiaTheme="minorHAnsi"/>
          <w:sz w:val="28"/>
          <w:szCs w:val="28"/>
          <w:lang w:eastAsia="en-US"/>
        </w:rPr>
        <w:t xml:space="preserve"> – это юридические лица </w:t>
      </w:r>
      <w:r w:rsidR="00C1096A" w:rsidRPr="009E437C">
        <w:rPr>
          <w:rFonts w:eastAsiaTheme="minorHAnsi"/>
          <w:sz w:val="28"/>
          <w:szCs w:val="28"/>
          <w:lang w:eastAsia="en-US"/>
        </w:rPr>
        <w:t xml:space="preserve">1132 </w:t>
      </w:r>
      <w:r w:rsidRPr="009E437C">
        <w:rPr>
          <w:rFonts w:eastAsiaTheme="minorHAnsi"/>
          <w:sz w:val="28"/>
          <w:szCs w:val="28"/>
          <w:lang w:eastAsia="en-US"/>
        </w:rPr>
        <w:t>и индивидуальные предприним</w:t>
      </w:r>
      <w:r w:rsidRPr="009E437C">
        <w:rPr>
          <w:rFonts w:eastAsiaTheme="minorHAnsi"/>
          <w:sz w:val="28"/>
          <w:szCs w:val="28"/>
          <w:lang w:eastAsia="en-US"/>
        </w:rPr>
        <w:t>а</w:t>
      </w:r>
      <w:r w:rsidRPr="009E437C">
        <w:rPr>
          <w:rFonts w:eastAsiaTheme="minorHAnsi"/>
          <w:sz w:val="28"/>
          <w:szCs w:val="28"/>
          <w:lang w:eastAsia="en-US"/>
        </w:rPr>
        <w:t>тели</w:t>
      </w:r>
      <w:r w:rsidR="00C1096A" w:rsidRPr="009E437C">
        <w:rPr>
          <w:rFonts w:eastAsiaTheme="minorHAnsi"/>
          <w:sz w:val="28"/>
          <w:szCs w:val="28"/>
          <w:lang w:eastAsia="en-US"/>
        </w:rPr>
        <w:t xml:space="preserve"> (</w:t>
      </w:r>
      <w:r w:rsidR="009E437C" w:rsidRPr="009E437C">
        <w:rPr>
          <w:rFonts w:eastAsiaTheme="minorHAnsi"/>
          <w:sz w:val="28"/>
          <w:szCs w:val="28"/>
          <w:lang w:eastAsia="en-US"/>
        </w:rPr>
        <w:t>2486)</w:t>
      </w:r>
      <w:r w:rsidRPr="009E437C">
        <w:rPr>
          <w:rFonts w:eastAsiaTheme="minorHAnsi"/>
          <w:sz w:val="28"/>
          <w:szCs w:val="28"/>
          <w:lang w:eastAsia="en-US"/>
        </w:rPr>
        <w:t>.</w:t>
      </w:r>
      <w:r w:rsidR="00E479E2">
        <w:rPr>
          <w:rFonts w:eastAsiaTheme="minorHAnsi"/>
          <w:sz w:val="28"/>
          <w:szCs w:val="28"/>
          <w:lang w:eastAsia="en-US"/>
        </w:rPr>
        <w:t xml:space="preserve"> </w:t>
      </w:r>
      <w:r w:rsidRPr="00C1096A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Основные предприятия района: </w:t>
      </w:r>
      <w:r w:rsidR="00FD1C12" w:rsidRPr="00C1096A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proofErr w:type="gramStart"/>
      <w:r w:rsidR="00FD1C12" w:rsidRPr="00C1096A">
        <w:rPr>
          <w:rFonts w:eastAsiaTheme="minorHAnsi"/>
          <w:sz w:val="28"/>
          <w:szCs w:val="28"/>
          <w:shd w:val="clear" w:color="auto" w:fill="FFFFFF"/>
          <w:lang w:eastAsia="en-US"/>
        </w:rPr>
        <w:t>ООО «</w:t>
      </w:r>
      <w:proofErr w:type="spellStart"/>
      <w:r w:rsidR="00FD1C12" w:rsidRPr="00C1096A">
        <w:rPr>
          <w:rFonts w:eastAsiaTheme="minorHAnsi"/>
          <w:sz w:val="28"/>
          <w:szCs w:val="28"/>
          <w:shd w:val="clear" w:color="auto" w:fill="FFFFFF"/>
          <w:lang w:eastAsia="en-US"/>
        </w:rPr>
        <w:t>ГазЭнергоКомплект</w:t>
      </w:r>
      <w:proofErr w:type="spellEnd"/>
      <w:r w:rsidR="00FD1C12" w:rsidRPr="00C1096A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», </w:t>
      </w:r>
      <w:r w:rsidRPr="00C1096A">
        <w:rPr>
          <w:sz w:val="28"/>
          <w:szCs w:val="28"/>
          <w:lang w:eastAsia="ar-SA"/>
        </w:rPr>
        <w:t>АО «</w:t>
      </w:r>
      <w:proofErr w:type="spellStart"/>
      <w:r w:rsidRPr="00C1096A">
        <w:rPr>
          <w:sz w:val="28"/>
          <w:szCs w:val="28"/>
          <w:lang w:eastAsia="ar-SA"/>
        </w:rPr>
        <w:t>Транснефть</w:t>
      </w:r>
      <w:proofErr w:type="spellEnd"/>
      <w:r w:rsidRPr="00C1096A">
        <w:rPr>
          <w:sz w:val="28"/>
          <w:szCs w:val="28"/>
          <w:lang w:eastAsia="ar-SA"/>
        </w:rPr>
        <w:t xml:space="preserve"> </w:t>
      </w:r>
      <w:r w:rsidR="002E5B0F" w:rsidRPr="00C1096A">
        <w:rPr>
          <w:sz w:val="28"/>
          <w:szCs w:val="28"/>
          <w:lang w:eastAsia="ar-SA"/>
        </w:rPr>
        <w:t>-</w:t>
      </w:r>
      <w:r w:rsidRPr="00C1096A">
        <w:rPr>
          <w:sz w:val="28"/>
          <w:szCs w:val="28"/>
          <w:lang w:eastAsia="ar-SA"/>
        </w:rPr>
        <w:t xml:space="preserve"> Дружба»</w:t>
      </w:r>
      <w:r w:rsidR="00FD1C12" w:rsidRPr="00C1096A">
        <w:rPr>
          <w:sz w:val="28"/>
          <w:szCs w:val="28"/>
          <w:lang w:eastAsia="ar-SA"/>
        </w:rPr>
        <w:t>,</w:t>
      </w:r>
      <w:r w:rsidRPr="00C1096A">
        <w:rPr>
          <w:sz w:val="28"/>
          <w:szCs w:val="28"/>
          <w:lang w:eastAsia="ar-SA"/>
        </w:rPr>
        <w:t xml:space="preserve"> ООО «Газпром </w:t>
      </w:r>
      <w:proofErr w:type="spellStart"/>
      <w:r w:rsidRPr="00C1096A">
        <w:rPr>
          <w:sz w:val="28"/>
          <w:szCs w:val="28"/>
          <w:lang w:eastAsia="ar-SA"/>
        </w:rPr>
        <w:t>трансгаз</w:t>
      </w:r>
      <w:proofErr w:type="spellEnd"/>
      <w:r w:rsidRPr="00C1096A">
        <w:rPr>
          <w:sz w:val="28"/>
          <w:szCs w:val="28"/>
          <w:lang w:eastAsia="ar-SA"/>
        </w:rPr>
        <w:t xml:space="preserve"> Москва», ООО «</w:t>
      </w:r>
      <w:proofErr w:type="spellStart"/>
      <w:r w:rsidRPr="00C1096A">
        <w:rPr>
          <w:sz w:val="28"/>
          <w:szCs w:val="28"/>
          <w:lang w:eastAsia="ar-SA"/>
        </w:rPr>
        <w:t>Мин</w:t>
      </w:r>
      <w:r w:rsidRPr="00C1096A">
        <w:rPr>
          <w:sz w:val="28"/>
          <w:szCs w:val="28"/>
          <w:lang w:eastAsia="ar-SA"/>
        </w:rPr>
        <w:t>и</w:t>
      </w:r>
      <w:r w:rsidRPr="00C1096A">
        <w:rPr>
          <w:sz w:val="28"/>
          <w:szCs w:val="28"/>
          <w:lang w:eastAsia="ar-SA"/>
        </w:rPr>
        <w:t>Мед</w:t>
      </w:r>
      <w:proofErr w:type="spellEnd"/>
      <w:r w:rsidRPr="00C1096A">
        <w:rPr>
          <w:sz w:val="28"/>
          <w:szCs w:val="28"/>
          <w:lang w:eastAsia="ar-SA"/>
        </w:rPr>
        <w:t xml:space="preserve">», </w:t>
      </w:r>
      <w:r w:rsidR="005A27B9" w:rsidRPr="00C1096A">
        <w:rPr>
          <w:rFonts w:eastAsiaTheme="minorHAnsi"/>
          <w:sz w:val="28"/>
          <w:szCs w:val="28"/>
          <w:lang w:eastAsia="en-US"/>
        </w:rPr>
        <w:t>АО МП «</w:t>
      </w:r>
      <w:proofErr w:type="spellStart"/>
      <w:r w:rsidR="005A27B9" w:rsidRPr="00C1096A">
        <w:rPr>
          <w:rFonts w:eastAsiaTheme="minorHAnsi"/>
          <w:sz w:val="28"/>
          <w:szCs w:val="28"/>
          <w:lang w:eastAsia="en-US"/>
        </w:rPr>
        <w:t>Совтрансавто</w:t>
      </w:r>
      <w:proofErr w:type="spellEnd"/>
      <w:r w:rsidR="005A27B9" w:rsidRPr="00C1096A">
        <w:rPr>
          <w:rFonts w:eastAsiaTheme="minorHAnsi"/>
          <w:sz w:val="28"/>
          <w:szCs w:val="28"/>
          <w:lang w:eastAsia="en-US"/>
        </w:rPr>
        <w:t>-Брянск-Холдинг»</w:t>
      </w:r>
      <w:r w:rsidRPr="00C1096A">
        <w:rPr>
          <w:rFonts w:eastAsiaTheme="minorHAnsi"/>
          <w:sz w:val="28"/>
          <w:szCs w:val="28"/>
          <w:lang w:eastAsia="en-US"/>
        </w:rPr>
        <w:t>, АО «МАБ», АО «</w:t>
      </w:r>
      <w:proofErr w:type="spellStart"/>
      <w:r w:rsidRPr="00C1096A">
        <w:rPr>
          <w:rFonts w:eastAsiaTheme="minorHAnsi"/>
          <w:sz w:val="28"/>
          <w:szCs w:val="28"/>
          <w:lang w:eastAsia="en-US"/>
        </w:rPr>
        <w:t>Брянко</w:t>
      </w:r>
      <w:r w:rsidRPr="00C1096A">
        <w:rPr>
          <w:rFonts w:eastAsiaTheme="minorHAnsi"/>
          <w:sz w:val="28"/>
          <w:szCs w:val="28"/>
          <w:lang w:eastAsia="en-US"/>
        </w:rPr>
        <w:t>н</w:t>
      </w:r>
      <w:r w:rsidR="00AD438B">
        <w:rPr>
          <w:rFonts w:eastAsiaTheme="minorHAnsi"/>
          <w:sz w:val="28"/>
          <w:szCs w:val="28"/>
          <w:lang w:eastAsia="en-US"/>
        </w:rPr>
        <w:t>фи</w:t>
      </w:r>
      <w:proofErr w:type="spellEnd"/>
      <w:r w:rsidR="00AD438B">
        <w:rPr>
          <w:rFonts w:eastAsiaTheme="minorHAnsi"/>
          <w:sz w:val="28"/>
          <w:szCs w:val="28"/>
          <w:lang w:eastAsia="en-US"/>
        </w:rPr>
        <w:t>»,</w:t>
      </w:r>
      <w:r w:rsidRPr="00C1096A">
        <w:rPr>
          <w:rFonts w:eastAsiaTheme="minorHAnsi"/>
          <w:sz w:val="28"/>
          <w:szCs w:val="28"/>
          <w:lang w:eastAsia="en-US"/>
        </w:rPr>
        <w:t xml:space="preserve"> </w:t>
      </w:r>
      <w:r w:rsidRPr="00C1096A">
        <w:rPr>
          <w:sz w:val="28"/>
          <w:szCs w:val="28"/>
        </w:rPr>
        <w:t xml:space="preserve">ООО «Дружба», ООО «АГРОХОЛДИНГ ОХОТНО», </w:t>
      </w:r>
      <w:r w:rsidRPr="00C1096A">
        <w:rPr>
          <w:rFonts w:eastAsiaTheme="minorHAnsi"/>
          <w:sz w:val="28"/>
          <w:szCs w:val="28"/>
        </w:rPr>
        <w:t>ООО ТК «Жур</w:t>
      </w:r>
      <w:r w:rsidRPr="00C1096A">
        <w:rPr>
          <w:rFonts w:eastAsiaTheme="minorHAnsi"/>
          <w:sz w:val="28"/>
          <w:szCs w:val="28"/>
        </w:rPr>
        <w:t>и</w:t>
      </w:r>
      <w:r w:rsidRPr="00C1096A">
        <w:rPr>
          <w:rFonts w:eastAsiaTheme="minorHAnsi"/>
          <w:sz w:val="28"/>
          <w:szCs w:val="28"/>
        </w:rPr>
        <w:t xml:space="preserve">ничи», </w:t>
      </w:r>
      <w:r w:rsidRPr="00C1096A">
        <w:rPr>
          <w:sz w:val="28"/>
          <w:szCs w:val="28"/>
        </w:rPr>
        <w:t>ООО «Нива».</w:t>
      </w:r>
      <w:proofErr w:type="gramEnd"/>
    </w:p>
    <w:p w:rsidR="001A55BF" w:rsidRDefault="001A55BF" w:rsidP="00405728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405728">
        <w:rPr>
          <w:rFonts w:eastAsiaTheme="minorHAnsi"/>
          <w:bCs/>
          <w:sz w:val="28"/>
          <w:szCs w:val="28"/>
          <w:lang w:eastAsia="en-US"/>
        </w:rPr>
        <w:t>В 202</w:t>
      </w:r>
      <w:r w:rsidR="00405728" w:rsidRPr="00405728">
        <w:rPr>
          <w:rFonts w:eastAsiaTheme="minorHAnsi"/>
          <w:bCs/>
          <w:sz w:val="28"/>
          <w:szCs w:val="28"/>
          <w:lang w:eastAsia="en-US"/>
        </w:rPr>
        <w:t>5</w:t>
      </w:r>
      <w:r w:rsidRPr="00405728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A623BE">
        <w:rPr>
          <w:rFonts w:eastAsiaTheme="minorHAnsi"/>
          <w:bCs/>
          <w:sz w:val="28"/>
          <w:szCs w:val="28"/>
          <w:lang w:eastAsia="en-US"/>
        </w:rPr>
        <w:t xml:space="preserve">году </w:t>
      </w:r>
      <w:r w:rsidR="00A623BE" w:rsidRPr="00A623BE">
        <w:rPr>
          <w:sz w:val="28"/>
          <w:szCs w:val="28"/>
        </w:rPr>
        <w:t>крупными и средними предприятиями и организациями района предположительно будет получен положительный сальдированный финансовый результат в размере 8 781,2</w:t>
      </w:r>
      <w:r w:rsidR="00D8431E" w:rsidRPr="00A623BE">
        <w:rPr>
          <w:rFonts w:eastAsiaTheme="minorHAnsi"/>
          <w:bCs/>
          <w:sz w:val="28"/>
          <w:szCs w:val="28"/>
          <w:lang w:eastAsia="en-US"/>
        </w:rPr>
        <w:t xml:space="preserve"> млн. рублей</w:t>
      </w:r>
      <w:r w:rsidR="00A623BE" w:rsidRPr="00A623BE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A623BE" w:rsidRPr="00A623BE">
        <w:rPr>
          <w:sz w:val="28"/>
          <w:szCs w:val="28"/>
        </w:rPr>
        <w:t>(прибыль).</w:t>
      </w:r>
      <w:r w:rsidR="00405728" w:rsidRPr="00A623BE">
        <w:rPr>
          <w:color w:val="000000"/>
          <w:sz w:val="28"/>
          <w:szCs w:val="28"/>
        </w:rPr>
        <w:t xml:space="preserve"> </w:t>
      </w:r>
      <w:r w:rsidRPr="00A623BE">
        <w:rPr>
          <w:rFonts w:eastAsiaTheme="minorHAnsi"/>
          <w:bCs/>
          <w:sz w:val="28"/>
          <w:szCs w:val="28"/>
          <w:lang w:eastAsia="en-US"/>
        </w:rPr>
        <w:t>В</w:t>
      </w:r>
      <w:r w:rsidRPr="00405728">
        <w:rPr>
          <w:rFonts w:eastAsiaTheme="minorHAnsi"/>
          <w:bCs/>
          <w:sz w:val="28"/>
          <w:szCs w:val="28"/>
          <w:lang w:eastAsia="en-US"/>
        </w:rPr>
        <w:t xml:space="preserve"> прогнозном периоде ожидается ежегодный прирост прибыли </w:t>
      </w:r>
      <w:r w:rsidR="00405728" w:rsidRPr="00405728">
        <w:rPr>
          <w:rFonts w:eastAsiaTheme="minorHAnsi"/>
          <w:bCs/>
          <w:sz w:val="28"/>
          <w:szCs w:val="28"/>
          <w:lang w:eastAsia="en-US"/>
        </w:rPr>
        <w:t xml:space="preserve">и </w:t>
      </w:r>
      <w:r w:rsidRPr="00405728">
        <w:rPr>
          <w:rFonts w:eastAsiaTheme="minorHAnsi"/>
          <w:bCs/>
          <w:sz w:val="28"/>
          <w:szCs w:val="28"/>
          <w:lang w:eastAsia="en-US"/>
        </w:rPr>
        <w:t>к 202</w:t>
      </w:r>
      <w:r w:rsidR="00405728" w:rsidRPr="00405728">
        <w:rPr>
          <w:rFonts w:eastAsiaTheme="minorHAnsi"/>
          <w:bCs/>
          <w:sz w:val="28"/>
          <w:szCs w:val="28"/>
          <w:lang w:eastAsia="en-US"/>
        </w:rPr>
        <w:t>8</w:t>
      </w:r>
      <w:r w:rsidRPr="00405728">
        <w:rPr>
          <w:rFonts w:eastAsiaTheme="minorHAnsi"/>
          <w:bCs/>
          <w:sz w:val="28"/>
          <w:szCs w:val="28"/>
          <w:lang w:eastAsia="en-US"/>
        </w:rPr>
        <w:t xml:space="preserve"> году положительный сальдированный финансовый результат составит </w:t>
      </w:r>
      <w:r w:rsidR="00405728" w:rsidRPr="00405728">
        <w:rPr>
          <w:color w:val="000000"/>
          <w:sz w:val="28"/>
          <w:szCs w:val="28"/>
        </w:rPr>
        <w:t>1</w:t>
      </w:r>
      <w:r w:rsidR="00A623BE">
        <w:rPr>
          <w:color w:val="000000"/>
          <w:sz w:val="28"/>
          <w:szCs w:val="28"/>
        </w:rPr>
        <w:t>1</w:t>
      </w:r>
      <w:r w:rsidR="00FF6410">
        <w:rPr>
          <w:color w:val="000000"/>
          <w:sz w:val="28"/>
          <w:szCs w:val="28"/>
        </w:rPr>
        <w:t> 398,2</w:t>
      </w:r>
      <w:r w:rsidRPr="00405728">
        <w:rPr>
          <w:rFonts w:eastAsiaTheme="minorHAnsi"/>
          <w:bCs/>
          <w:sz w:val="28"/>
          <w:szCs w:val="28"/>
          <w:lang w:eastAsia="en-US"/>
        </w:rPr>
        <w:t xml:space="preserve"> млн. рублей.</w:t>
      </w:r>
    </w:p>
    <w:p w:rsidR="001A55BF" w:rsidRDefault="001A55BF" w:rsidP="001A55BF">
      <w:pPr>
        <w:suppressAutoHyphens w:val="0"/>
        <w:ind w:firstLine="709"/>
        <w:jc w:val="both"/>
        <w:rPr>
          <w:rFonts w:eastAsiaTheme="minorHAnsi"/>
          <w:bCs/>
          <w:sz w:val="20"/>
          <w:szCs w:val="28"/>
          <w:lang w:eastAsia="en-US"/>
        </w:rPr>
      </w:pPr>
    </w:p>
    <w:p w:rsidR="000F6931" w:rsidRDefault="000F6931" w:rsidP="001A55BF">
      <w:pPr>
        <w:suppressAutoHyphens w:val="0"/>
        <w:ind w:firstLine="709"/>
        <w:jc w:val="both"/>
        <w:rPr>
          <w:rFonts w:eastAsiaTheme="minorHAnsi"/>
          <w:bCs/>
          <w:sz w:val="20"/>
          <w:szCs w:val="28"/>
          <w:lang w:eastAsia="en-US"/>
        </w:rPr>
      </w:pPr>
    </w:p>
    <w:p w:rsidR="000F6931" w:rsidRPr="003525D4" w:rsidRDefault="000F6931" w:rsidP="001A55BF">
      <w:pPr>
        <w:suppressAutoHyphens w:val="0"/>
        <w:ind w:firstLine="709"/>
        <w:jc w:val="both"/>
        <w:rPr>
          <w:rFonts w:eastAsiaTheme="minorHAnsi"/>
          <w:bCs/>
          <w:sz w:val="20"/>
          <w:szCs w:val="28"/>
          <w:lang w:eastAsia="en-US"/>
        </w:rPr>
      </w:pPr>
    </w:p>
    <w:p w:rsidR="001A55BF" w:rsidRPr="003525D4" w:rsidRDefault="001A55BF" w:rsidP="001A55BF">
      <w:pPr>
        <w:suppressAutoHyphens w:val="0"/>
        <w:ind w:firstLine="709"/>
        <w:jc w:val="center"/>
        <w:rPr>
          <w:rFonts w:eastAsiaTheme="minorHAnsi"/>
          <w:bCs/>
          <w:sz w:val="28"/>
          <w:szCs w:val="28"/>
          <w:lang w:eastAsia="en-US"/>
        </w:rPr>
      </w:pPr>
      <w:r w:rsidRPr="003525D4">
        <w:rPr>
          <w:rFonts w:eastAsiaTheme="minorHAnsi"/>
          <w:b/>
          <w:bCs/>
          <w:sz w:val="28"/>
          <w:szCs w:val="28"/>
          <w:lang w:eastAsia="en-US"/>
        </w:rPr>
        <w:lastRenderedPageBreak/>
        <w:t>Бюджет Брянского муниципального района</w:t>
      </w:r>
    </w:p>
    <w:p w:rsidR="001C1926" w:rsidRDefault="001C1926" w:rsidP="00F502BF">
      <w:pPr>
        <w:ind w:firstLine="709"/>
        <w:jc w:val="both"/>
        <w:rPr>
          <w:color w:val="000000"/>
          <w:sz w:val="28"/>
          <w:szCs w:val="28"/>
          <w:highlight w:val="yellow"/>
        </w:rPr>
      </w:pPr>
    </w:p>
    <w:p w:rsidR="003B10DC" w:rsidRPr="00312947" w:rsidRDefault="001B301B" w:rsidP="009C1863">
      <w:pPr>
        <w:ind w:firstLine="709"/>
        <w:jc w:val="both"/>
        <w:rPr>
          <w:sz w:val="28"/>
          <w:szCs w:val="28"/>
        </w:rPr>
      </w:pPr>
      <w:r w:rsidRPr="00312947">
        <w:rPr>
          <w:rFonts w:eastAsiaTheme="minorHAnsi"/>
          <w:bCs/>
          <w:sz w:val="28"/>
          <w:szCs w:val="28"/>
          <w:lang w:eastAsia="en-US"/>
        </w:rPr>
        <w:t>Н</w:t>
      </w:r>
      <w:r w:rsidR="00B232B1" w:rsidRPr="00312947">
        <w:rPr>
          <w:rFonts w:eastAsiaTheme="minorHAnsi"/>
          <w:bCs/>
          <w:sz w:val="28"/>
          <w:szCs w:val="28"/>
          <w:lang w:eastAsia="en-US"/>
        </w:rPr>
        <w:t>а 202</w:t>
      </w:r>
      <w:r w:rsidR="005966BD" w:rsidRPr="00312947">
        <w:rPr>
          <w:rFonts w:eastAsiaTheme="minorHAnsi"/>
          <w:bCs/>
          <w:sz w:val="28"/>
          <w:szCs w:val="28"/>
          <w:lang w:eastAsia="en-US"/>
        </w:rPr>
        <w:t>6</w:t>
      </w:r>
      <w:r w:rsidR="007F7D6E" w:rsidRPr="0031294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4B2267" w:rsidRPr="00312947">
        <w:rPr>
          <w:rFonts w:eastAsiaTheme="minorHAnsi"/>
          <w:bCs/>
          <w:sz w:val="28"/>
          <w:szCs w:val="28"/>
          <w:lang w:eastAsia="en-US"/>
        </w:rPr>
        <w:t>год</w:t>
      </w:r>
      <w:r w:rsidR="006023AA" w:rsidRPr="00312947">
        <w:rPr>
          <w:rFonts w:eastAsiaTheme="minorHAnsi"/>
          <w:bCs/>
          <w:sz w:val="28"/>
          <w:szCs w:val="28"/>
          <w:lang w:eastAsia="en-US"/>
        </w:rPr>
        <w:t xml:space="preserve"> доходы</w:t>
      </w:r>
      <w:r w:rsidR="001A55BF" w:rsidRPr="0031294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830F9A" w:rsidRPr="00312947">
        <w:rPr>
          <w:rFonts w:eastAsiaTheme="minorHAnsi"/>
          <w:bCs/>
          <w:sz w:val="28"/>
          <w:szCs w:val="28"/>
          <w:lang w:eastAsia="en-US"/>
        </w:rPr>
        <w:t xml:space="preserve">бюджета Брянского района </w:t>
      </w:r>
      <w:r w:rsidR="00C2530B" w:rsidRPr="00312947">
        <w:rPr>
          <w:rFonts w:eastAsiaTheme="minorHAnsi"/>
          <w:bCs/>
          <w:sz w:val="28"/>
          <w:szCs w:val="28"/>
          <w:lang w:eastAsia="en-US"/>
        </w:rPr>
        <w:t xml:space="preserve">запланированы </w:t>
      </w:r>
      <w:r w:rsidR="001A55BF" w:rsidRPr="00312947">
        <w:rPr>
          <w:rFonts w:eastAsiaTheme="minorHAnsi"/>
          <w:bCs/>
          <w:sz w:val="28"/>
          <w:szCs w:val="28"/>
          <w:lang w:eastAsia="en-US"/>
        </w:rPr>
        <w:t xml:space="preserve">в объеме  </w:t>
      </w:r>
      <w:r w:rsidR="005966BD" w:rsidRPr="00312947">
        <w:rPr>
          <w:color w:val="000000"/>
          <w:sz w:val="28"/>
          <w:szCs w:val="28"/>
        </w:rPr>
        <w:t>2</w:t>
      </w:r>
      <w:r w:rsidR="00312947" w:rsidRPr="00312947">
        <w:rPr>
          <w:color w:val="000000"/>
          <w:sz w:val="28"/>
          <w:szCs w:val="28"/>
        </w:rPr>
        <w:t> 528,7</w:t>
      </w:r>
      <w:r w:rsidR="00345B59" w:rsidRPr="00312947">
        <w:rPr>
          <w:color w:val="000000"/>
          <w:sz w:val="28"/>
          <w:szCs w:val="28"/>
        </w:rPr>
        <w:t xml:space="preserve"> </w:t>
      </w:r>
      <w:r w:rsidR="004B2267" w:rsidRPr="00312947">
        <w:rPr>
          <w:rFonts w:eastAsiaTheme="minorHAnsi"/>
          <w:bCs/>
          <w:sz w:val="28"/>
          <w:szCs w:val="28"/>
          <w:lang w:eastAsia="en-US"/>
        </w:rPr>
        <w:t>млн. руб.(</w:t>
      </w:r>
      <w:r w:rsidR="00312947" w:rsidRPr="00312947">
        <w:rPr>
          <w:rFonts w:eastAsiaTheme="minorHAnsi"/>
          <w:bCs/>
          <w:sz w:val="28"/>
          <w:szCs w:val="28"/>
          <w:lang w:eastAsia="en-US"/>
        </w:rPr>
        <w:t>78,2</w:t>
      </w:r>
      <w:r w:rsidR="004B2267" w:rsidRPr="00312947">
        <w:rPr>
          <w:rFonts w:eastAsiaTheme="minorHAnsi"/>
          <w:bCs/>
          <w:sz w:val="28"/>
          <w:szCs w:val="28"/>
          <w:lang w:eastAsia="en-US"/>
        </w:rPr>
        <w:t xml:space="preserve">%. </w:t>
      </w:r>
      <w:r w:rsidR="005966BD" w:rsidRPr="00312947">
        <w:rPr>
          <w:rFonts w:eastAsiaTheme="minorHAnsi"/>
          <w:bCs/>
          <w:sz w:val="28"/>
          <w:szCs w:val="28"/>
          <w:lang w:eastAsia="en-US"/>
        </w:rPr>
        <w:t>к</w:t>
      </w:r>
      <w:r w:rsidR="004B2267" w:rsidRPr="0031294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312947" w:rsidRPr="00312947">
        <w:rPr>
          <w:rFonts w:eastAsiaTheme="minorHAnsi"/>
          <w:bCs/>
          <w:sz w:val="28"/>
          <w:szCs w:val="28"/>
          <w:lang w:eastAsia="en-US"/>
        </w:rPr>
        <w:t xml:space="preserve">ожидаемому исполнению </w:t>
      </w:r>
      <w:r w:rsidR="004B2267" w:rsidRPr="00312947">
        <w:rPr>
          <w:rFonts w:eastAsiaTheme="minorHAnsi"/>
          <w:bCs/>
          <w:sz w:val="28"/>
          <w:szCs w:val="28"/>
          <w:lang w:eastAsia="en-US"/>
        </w:rPr>
        <w:t>202</w:t>
      </w:r>
      <w:r w:rsidR="005966BD" w:rsidRPr="00312947">
        <w:rPr>
          <w:rFonts w:eastAsiaTheme="minorHAnsi"/>
          <w:bCs/>
          <w:sz w:val="28"/>
          <w:szCs w:val="28"/>
          <w:lang w:eastAsia="en-US"/>
        </w:rPr>
        <w:t>5</w:t>
      </w:r>
      <w:r w:rsidR="004B2267" w:rsidRPr="00312947">
        <w:rPr>
          <w:rFonts w:eastAsiaTheme="minorHAnsi"/>
          <w:bCs/>
          <w:sz w:val="28"/>
          <w:szCs w:val="28"/>
          <w:lang w:eastAsia="en-US"/>
        </w:rPr>
        <w:t>г.)</w:t>
      </w:r>
      <w:r w:rsidR="006023AA" w:rsidRPr="00312947">
        <w:rPr>
          <w:rFonts w:eastAsiaTheme="minorHAnsi"/>
          <w:bCs/>
          <w:sz w:val="28"/>
          <w:szCs w:val="28"/>
          <w:lang w:eastAsia="en-US"/>
        </w:rPr>
        <w:t>, из</w:t>
      </w:r>
      <w:r w:rsidR="006023AA" w:rsidRPr="00830F9A">
        <w:rPr>
          <w:rFonts w:eastAsiaTheme="minorHAnsi"/>
          <w:bCs/>
          <w:sz w:val="28"/>
          <w:szCs w:val="28"/>
          <w:lang w:eastAsia="en-US"/>
        </w:rPr>
        <w:t xml:space="preserve"> них  налоговые и неналоговые доходы составят </w:t>
      </w:r>
      <w:r w:rsidR="00830F9A" w:rsidRPr="00830F9A">
        <w:rPr>
          <w:rFonts w:eastAsiaTheme="minorHAnsi"/>
          <w:bCs/>
          <w:sz w:val="28"/>
          <w:szCs w:val="28"/>
          <w:lang w:eastAsia="en-US"/>
        </w:rPr>
        <w:t>861,6</w:t>
      </w:r>
      <w:r w:rsidR="005966BD" w:rsidRPr="00830F9A">
        <w:rPr>
          <w:color w:val="000000"/>
          <w:sz w:val="28"/>
          <w:szCs w:val="28"/>
        </w:rPr>
        <w:t xml:space="preserve"> </w:t>
      </w:r>
      <w:r w:rsidR="001A55BF" w:rsidRPr="00830F9A">
        <w:rPr>
          <w:rFonts w:eastAsiaTheme="minorHAnsi"/>
          <w:bCs/>
          <w:sz w:val="28"/>
          <w:szCs w:val="28"/>
          <w:lang w:eastAsia="en-US"/>
        </w:rPr>
        <w:t>млн. руб</w:t>
      </w:r>
      <w:r w:rsidR="005E429F" w:rsidRPr="00830F9A">
        <w:rPr>
          <w:rFonts w:eastAsiaTheme="minorHAnsi"/>
          <w:bCs/>
          <w:sz w:val="28"/>
          <w:szCs w:val="28"/>
          <w:lang w:eastAsia="en-US"/>
        </w:rPr>
        <w:t>.</w:t>
      </w:r>
      <w:r w:rsidR="005966BD" w:rsidRPr="00830F9A">
        <w:rPr>
          <w:rFonts w:eastAsiaTheme="minorHAnsi"/>
          <w:bCs/>
          <w:sz w:val="28"/>
          <w:szCs w:val="28"/>
          <w:lang w:eastAsia="en-US"/>
        </w:rPr>
        <w:t>(</w:t>
      </w:r>
      <w:r w:rsidR="00830F9A" w:rsidRPr="00830F9A">
        <w:rPr>
          <w:rFonts w:eastAsiaTheme="minorHAnsi"/>
          <w:bCs/>
          <w:sz w:val="28"/>
          <w:szCs w:val="28"/>
          <w:lang w:eastAsia="en-US"/>
        </w:rPr>
        <w:t>100,4</w:t>
      </w:r>
      <w:r w:rsidR="003D19AA" w:rsidRPr="00312947">
        <w:rPr>
          <w:rFonts w:eastAsiaTheme="minorHAnsi"/>
          <w:bCs/>
          <w:sz w:val="28"/>
          <w:szCs w:val="28"/>
          <w:lang w:eastAsia="en-US"/>
        </w:rPr>
        <w:t>%)</w:t>
      </w:r>
      <w:r w:rsidR="00C2530B" w:rsidRPr="00312947">
        <w:rPr>
          <w:rFonts w:eastAsiaTheme="minorHAnsi"/>
          <w:bCs/>
          <w:sz w:val="28"/>
          <w:szCs w:val="28"/>
          <w:lang w:eastAsia="en-US"/>
        </w:rPr>
        <w:t>, р</w:t>
      </w:r>
      <w:r w:rsidR="003B10DC" w:rsidRPr="00312947">
        <w:rPr>
          <w:rFonts w:eastAsiaTheme="minorHAnsi"/>
          <w:bCs/>
          <w:sz w:val="28"/>
          <w:szCs w:val="28"/>
          <w:lang w:eastAsia="en-US"/>
        </w:rPr>
        <w:t xml:space="preserve">асходы бюджета </w:t>
      </w:r>
      <w:r w:rsidR="004B2267" w:rsidRPr="00312947">
        <w:rPr>
          <w:rFonts w:eastAsiaTheme="minorHAnsi"/>
          <w:bCs/>
          <w:sz w:val="28"/>
          <w:szCs w:val="28"/>
          <w:lang w:eastAsia="en-US"/>
        </w:rPr>
        <w:t>–</w:t>
      </w:r>
      <w:r w:rsidR="005966BD" w:rsidRPr="00312947">
        <w:rPr>
          <w:color w:val="000000"/>
          <w:sz w:val="28"/>
          <w:szCs w:val="28"/>
        </w:rPr>
        <w:t>2</w:t>
      </w:r>
      <w:r w:rsidR="00312947" w:rsidRPr="00312947">
        <w:rPr>
          <w:color w:val="000000"/>
          <w:sz w:val="28"/>
          <w:szCs w:val="28"/>
        </w:rPr>
        <w:t> 601,8</w:t>
      </w:r>
      <w:r w:rsidR="009048F2" w:rsidRPr="00312947">
        <w:rPr>
          <w:sz w:val="28"/>
          <w:szCs w:val="28"/>
        </w:rPr>
        <w:t xml:space="preserve"> </w:t>
      </w:r>
      <w:r w:rsidR="003B10DC" w:rsidRPr="00312947">
        <w:rPr>
          <w:sz w:val="28"/>
          <w:szCs w:val="28"/>
        </w:rPr>
        <w:t>млн. руб. Дефицит бюджета</w:t>
      </w:r>
      <w:r w:rsidR="00E705A0" w:rsidRPr="00312947">
        <w:rPr>
          <w:sz w:val="28"/>
          <w:szCs w:val="28"/>
        </w:rPr>
        <w:t xml:space="preserve"> района </w:t>
      </w:r>
      <w:r w:rsidR="004B2267" w:rsidRPr="00312947">
        <w:rPr>
          <w:sz w:val="28"/>
          <w:szCs w:val="28"/>
        </w:rPr>
        <w:t xml:space="preserve">– </w:t>
      </w:r>
      <w:r w:rsidR="00312947" w:rsidRPr="00312947">
        <w:rPr>
          <w:sz w:val="28"/>
          <w:szCs w:val="28"/>
        </w:rPr>
        <w:t>73,1</w:t>
      </w:r>
      <w:r w:rsidR="005966BD" w:rsidRPr="00312947">
        <w:rPr>
          <w:color w:val="000000"/>
          <w:sz w:val="28"/>
          <w:szCs w:val="28"/>
        </w:rPr>
        <w:t xml:space="preserve"> </w:t>
      </w:r>
      <w:r w:rsidR="004B2267" w:rsidRPr="00312947">
        <w:rPr>
          <w:sz w:val="28"/>
          <w:szCs w:val="28"/>
        </w:rPr>
        <w:t>млн. рублей</w:t>
      </w:r>
      <w:r w:rsidR="00D72995" w:rsidRPr="00312947">
        <w:rPr>
          <w:sz w:val="28"/>
          <w:szCs w:val="28"/>
        </w:rPr>
        <w:t>. В связи с планируемым частичным гашением бюджетного кредита объем муниципального долга</w:t>
      </w:r>
      <w:r w:rsidR="00345B59" w:rsidRPr="00312947">
        <w:rPr>
          <w:sz w:val="28"/>
          <w:szCs w:val="28"/>
        </w:rPr>
        <w:t xml:space="preserve"> </w:t>
      </w:r>
      <w:r w:rsidR="00345B59" w:rsidRPr="00312947">
        <w:rPr>
          <w:rFonts w:eastAsiaTheme="minorHAnsi"/>
          <w:bCs/>
          <w:sz w:val="28"/>
          <w:szCs w:val="28"/>
          <w:lang w:eastAsia="en-US"/>
        </w:rPr>
        <w:t>Брянского муниципального района</w:t>
      </w:r>
      <w:r w:rsidR="00D72995" w:rsidRPr="00312947">
        <w:rPr>
          <w:sz w:val="28"/>
          <w:szCs w:val="28"/>
        </w:rPr>
        <w:t xml:space="preserve"> на 01.01.2027 года составит 18 333,3 тыс. руб.</w:t>
      </w:r>
      <w:r w:rsidR="003D19AA" w:rsidRPr="00312947">
        <w:rPr>
          <w:sz w:val="28"/>
          <w:szCs w:val="28"/>
        </w:rPr>
        <w:t xml:space="preserve"> Снижение доходной базы обусловлено </w:t>
      </w:r>
      <w:r w:rsidR="00312947" w:rsidRPr="00312947">
        <w:rPr>
          <w:sz w:val="28"/>
          <w:szCs w:val="28"/>
        </w:rPr>
        <w:t>изменением</w:t>
      </w:r>
      <w:r w:rsidR="003D19AA" w:rsidRPr="00312947">
        <w:rPr>
          <w:sz w:val="28"/>
          <w:szCs w:val="28"/>
        </w:rPr>
        <w:t xml:space="preserve"> дополнительного норматива по НДФЛ </w:t>
      </w:r>
      <w:r w:rsidR="00312947" w:rsidRPr="00312947">
        <w:rPr>
          <w:sz w:val="28"/>
          <w:szCs w:val="28"/>
        </w:rPr>
        <w:t>и уменьшением безвозмездных перечислений из вышестоящего бюджета.</w:t>
      </w:r>
    </w:p>
    <w:p w:rsidR="00D72995" w:rsidRPr="00312947" w:rsidRDefault="00D72995" w:rsidP="009C1863">
      <w:pPr>
        <w:ind w:firstLine="709"/>
        <w:jc w:val="both"/>
        <w:rPr>
          <w:sz w:val="28"/>
          <w:szCs w:val="28"/>
        </w:rPr>
      </w:pPr>
      <w:r w:rsidRPr="00312947">
        <w:rPr>
          <w:sz w:val="28"/>
          <w:szCs w:val="28"/>
        </w:rPr>
        <w:t xml:space="preserve">На  2027 год доходы бюджета планируются в сумме </w:t>
      </w:r>
      <w:r w:rsidR="00312947" w:rsidRPr="00312947">
        <w:rPr>
          <w:sz w:val="28"/>
          <w:szCs w:val="28"/>
        </w:rPr>
        <w:t xml:space="preserve">2 554,4 </w:t>
      </w:r>
      <w:r w:rsidRPr="00312947">
        <w:rPr>
          <w:sz w:val="28"/>
          <w:szCs w:val="28"/>
        </w:rPr>
        <w:t xml:space="preserve">млн. руб., расходы – </w:t>
      </w:r>
      <w:r w:rsidR="00312947" w:rsidRPr="00312947">
        <w:rPr>
          <w:sz w:val="28"/>
          <w:szCs w:val="28"/>
        </w:rPr>
        <w:t>2 536,1</w:t>
      </w:r>
      <w:r w:rsidRPr="00312947">
        <w:rPr>
          <w:sz w:val="28"/>
          <w:szCs w:val="28"/>
        </w:rPr>
        <w:t>млн. руб., дефицит</w:t>
      </w:r>
      <w:r w:rsidR="002F0A8A" w:rsidRPr="00312947">
        <w:rPr>
          <w:sz w:val="28"/>
          <w:szCs w:val="28"/>
        </w:rPr>
        <w:t xml:space="preserve"> </w:t>
      </w:r>
      <w:r w:rsidR="00312947" w:rsidRPr="00312947">
        <w:rPr>
          <w:sz w:val="28"/>
          <w:szCs w:val="28"/>
        </w:rPr>
        <w:t>–</w:t>
      </w:r>
      <w:r w:rsidRPr="00312947">
        <w:rPr>
          <w:sz w:val="28"/>
          <w:szCs w:val="28"/>
        </w:rPr>
        <w:t xml:space="preserve"> </w:t>
      </w:r>
      <w:r w:rsidR="00312947" w:rsidRPr="00312947">
        <w:rPr>
          <w:sz w:val="28"/>
          <w:szCs w:val="28"/>
        </w:rPr>
        <w:t xml:space="preserve">18,3 </w:t>
      </w:r>
      <w:r w:rsidRPr="00312947">
        <w:rPr>
          <w:sz w:val="28"/>
          <w:szCs w:val="28"/>
        </w:rPr>
        <w:t>млн. руб.</w:t>
      </w:r>
      <w:r w:rsidR="002F0A8A" w:rsidRPr="00312947">
        <w:rPr>
          <w:sz w:val="28"/>
          <w:szCs w:val="28"/>
        </w:rPr>
        <w:t xml:space="preserve"> Муниципальный долг на 01.01.2028 года будет полностью погашен.</w:t>
      </w:r>
    </w:p>
    <w:p w:rsidR="007F7D6E" w:rsidRPr="00312947" w:rsidRDefault="007F7D6E" w:rsidP="007F7273">
      <w:pPr>
        <w:ind w:firstLine="709"/>
        <w:jc w:val="both"/>
        <w:rPr>
          <w:sz w:val="28"/>
          <w:szCs w:val="28"/>
        </w:rPr>
      </w:pPr>
      <w:r w:rsidRPr="00312947">
        <w:rPr>
          <w:sz w:val="28"/>
          <w:szCs w:val="28"/>
        </w:rPr>
        <w:t>В прогнозном периоде 202</w:t>
      </w:r>
      <w:r w:rsidR="00345B59" w:rsidRPr="00312947">
        <w:rPr>
          <w:sz w:val="28"/>
          <w:szCs w:val="28"/>
        </w:rPr>
        <w:t>8</w:t>
      </w:r>
      <w:r w:rsidRPr="00312947">
        <w:rPr>
          <w:sz w:val="28"/>
          <w:szCs w:val="28"/>
        </w:rPr>
        <w:t xml:space="preserve"> год</w:t>
      </w:r>
      <w:r w:rsidR="00345B59" w:rsidRPr="00312947">
        <w:rPr>
          <w:sz w:val="28"/>
          <w:szCs w:val="28"/>
        </w:rPr>
        <w:t>а</w:t>
      </w:r>
      <w:r w:rsidRPr="00312947">
        <w:rPr>
          <w:sz w:val="28"/>
          <w:szCs w:val="28"/>
        </w:rPr>
        <w:t xml:space="preserve"> </w:t>
      </w:r>
      <w:r w:rsidR="00345B59" w:rsidRPr="00312947">
        <w:rPr>
          <w:sz w:val="28"/>
          <w:szCs w:val="28"/>
        </w:rPr>
        <w:t xml:space="preserve">бюджет </w:t>
      </w:r>
      <w:r w:rsidR="002B4AE4">
        <w:rPr>
          <w:sz w:val="28"/>
          <w:szCs w:val="28"/>
        </w:rPr>
        <w:t xml:space="preserve">ожидается </w:t>
      </w:r>
      <w:r w:rsidR="00345B59" w:rsidRPr="00312947">
        <w:rPr>
          <w:sz w:val="28"/>
          <w:szCs w:val="28"/>
        </w:rPr>
        <w:t xml:space="preserve">сбалансированным, </w:t>
      </w:r>
      <w:r w:rsidR="000D7113" w:rsidRPr="00312947">
        <w:rPr>
          <w:sz w:val="28"/>
          <w:szCs w:val="28"/>
        </w:rPr>
        <w:t xml:space="preserve">доходы </w:t>
      </w:r>
      <w:r w:rsidR="00345B59" w:rsidRPr="00312947">
        <w:rPr>
          <w:sz w:val="28"/>
          <w:szCs w:val="28"/>
        </w:rPr>
        <w:t xml:space="preserve">и расходы </w:t>
      </w:r>
      <w:r w:rsidR="000D7113" w:rsidRPr="00312947">
        <w:rPr>
          <w:sz w:val="28"/>
          <w:szCs w:val="28"/>
        </w:rPr>
        <w:t xml:space="preserve">составят </w:t>
      </w:r>
      <w:r w:rsidR="00345B59" w:rsidRPr="00312947">
        <w:rPr>
          <w:sz w:val="28"/>
          <w:szCs w:val="28"/>
        </w:rPr>
        <w:t>2</w:t>
      </w:r>
      <w:r w:rsidR="00312947" w:rsidRPr="00312947">
        <w:rPr>
          <w:sz w:val="28"/>
          <w:szCs w:val="28"/>
        </w:rPr>
        <w:t> 574,5</w:t>
      </w:r>
      <w:r w:rsidR="00345B59" w:rsidRPr="00312947">
        <w:rPr>
          <w:sz w:val="28"/>
          <w:szCs w:val="28"/>
        </w:rPr>
        <w:t xml:space="preserve"> </w:t>
      </w:r>
      <w:r w:rsidR="000D7113" w:rsidRPr="00312947">
        <w:rPr>
          <w:sz w:val="28"/>
          <w:szCs w:val="28"/>
        </w:rPr>
        <w:t>млн. руб</w:t>
      </w:r>
      <w:r w:rsidR="00F442D8" w:rsidRPr="00312947">
        <w:rPr>
          <w:sz w:val="28"/>
          <w:szCs w:val="28"/>
        </w:rPr>
        <w:t xml:space="preserve">. </w:t>
      </w:r>
    </w:p>
    <w:p w:rsidR="00345B59" w:rsidRPr="00E21052" w:rsidRDefault="00345B59" w:rsidP="007F7273">
      <w:pPr>
        <w:ind w:firstLine="709"/>
        <w:jc w:val="both"/>
        <w:rPr>
          <w:sz w:val="28"/>
          <w:szCs w:val="28"/>
          <w:highlight w:val="yellow"/>
        </w:rPr>
      </w:pPr>
    </w:p>
    <w:p w:rsidR="001A55BF" w:rsidRPr="00BF3240" w:rsidRDefault="001A55BF" w:rsidP="001A55BF">
      <w:pPr>
        <w:suppressAutoHyphens w:val="0"/>
        <w:ind w:firstLine="709"/>
        <w:jc w:val="center"/>
        <w:rPr>
          <w:b/>
          <w:sz w:val="28"/>
          <w:szCs w:val="28"/>
        </w:rPr>
      </w:pPr>
      <w:r w:rsidRPr="00BF3240">
        <w:rPr>
          <w:b/>
          <w:sz w:val="28"/>
          <w:szCs w:val="28"/>
        </w:rPr>
        <w:t>Труд и занятость</w:t>
      </w:r>
    </w:p>
    <w:p w:rsidR="00D1245C" w:rsidRPr="00023EEE" w:rsidRDefault="00D1245C" w:rsidP="00D1245C">
      <w:pPr>
        <w:suppressAutoHyphens w:val="0"/>
        <w:ind w:firstLine="709"/>
        <w:jc w:val="both"/>
        <w:rPr>
          <w:rFonts w:eastAsiaTheme="minorHAnsi"/>
          <w:sz w:val="28"/>
          <w:szCs w:val="28"/>
          <w:highlight w:val="yellow"/>
          <w:shd w:val="clear" w:color="auto" w:fill="FFFFFF"/>
          <w:lang w:eastAsia="en-US"/>
        </w:rPr>
      </w:pPr>
    </w:p>
    <w:p w:rsidR="00CE4FDE" w:rsidRPr="00023EEE" w:rsidRDefault="00CE4FDE" w:rsidP="004431F5">
      <w:pPr>
        <w:pStyle w:val="21"/>
        <w:ind w:firstLine="709"/>
        <w:rPr>
          <w:b w:val="0"/>
          <w:sz w:val="28"/>
          <w:szCs w:val="28"/>
        </w:rPr>
      </w:pPr>
      <w:r w:rsidRPr="00023EEE">
        <w:rPr>
          <w:b w:val="0"/>
          <w:sz w:val="28"/>
          <w:szCs w:val="28"/>
        </w:rPr>
        <w:t>Ситуация на рынке труда продолжит оставаться стабильной благодаря реализации мер поддержки, направленных на стимулирование занятости, а также повышению уровня подготовки и адаптации рабочей силы к изменяющимся условиям экономики. Поддержку рынку труда будет оказывать расширение границ трудоспособного возраста в связи с поэтапным повышением пенсионного возраста.</w:t>
      </w:r>
      <w:r w:rsidR="00CC480F" w:rsidRPr="00023EEE">
        <w:rPr>
          <w:b w:val="0"/>
          <w:bCs w:val="0"/>
          <w:sz w:val="28"/>
          <w:szCs w:val="28"/>
          <w:shd w:val="clear" w:color="auto" w:fill="FFFFFF"/>
        </w:rPr>
        <w:t xml:space="preserve"> Улучшению ситуации на рынке труда будут способствовать реализация мероприятий национального проекта «Демография», Стратегии действий в интересах граждан старшего поколения, направленных на стимулирование активного долголетия, а также активные меры миграционной политики.</w:t>
      </w:r>
    </w:p>
    <w:p w:rsidR="00CC480F" w:rsidRPr="00023EEE" w:rsidRDefault="00CE4FDE" w:rsidP="004431F5">
      <w:pPr>
        <w:pStyle w:val="21"/>
        <w:ind w:firstLine="709"/>
        <w:rPr>
          <w:b w:val="0"/>
          <w:sz w:val="28"/>
          <w:szCs w:val="28"/>
        </w:rPr>
      </w:pPr>
      <w:r w:rsidRPr="00023EEE">
        <w:rPr>
          <w:b w:val="0"/>
          <w:sz w:val="28"/>
          <w:szCs w:val="28"/>
        </w:rPr>
        <w:t>Численность рабочей силы и численность лиц, занятых в экономике района, будет постепенно увеличиваться и в 2026 году составит 36,75 тыс. человек</w:t>
      </w:r>
      <w:r w:rsidR="00CC480F" w:rsidRPr="00023EEE">
        <w:rPr>
          <w:b w:val="0"/>
          <w:sz w:val="28"/>
          <w:szCs w:val="28"/>
        </w:rPr>
        <w:t xml:space="preserve"> и 35,94 тыс. человек соответственно,</w:t>
      </w:r>
      <w:r w:rsidRPr="00023EEE">
        <w:rPr>
          <w:b w:val="0"/>
          <w:sz w:val="28"/>
          <w:szCs w:val="28"/>
        </w:rPr>
        <w:t xml:space="preserve"> в 2027 году – 36,78 тыс. человек</w:t>
      </w:r>
      <w:r w:rsidR="00CC480F" w:rsidRPr="00023EEE">
        <w:rPr>
          <w:b w:val="0"/>
          <w:sz w:val="28"/>
          <w:szCs w:val="28"/>
        </w:rPr>
        <w:t xml:space="preserve"> и 35,97 тыс. человек,</w:t>
      </w:r>
      <w:r w:rsidRPr="00023EEE">
        <w:rPr>
          <w:b w:val="0"/>
          <w:sz w:val="28"/>
          <w:szCs w:val="28"/>
        </w:rPr>
        <w:t xml:space="preserve"> в 2028 году 36,8 тыс. человек</w:t>
      </w:r>
      <w:r w:rsidR="00CC480F" w:rsidRPr="00023EEE">
        <w:rPr>
          <w:b w:val="0"/>
          <w:sz w:val="28"/>
          <w:szCs w:val="28"/>
        </w:rPr>
        <w:t xml:space="preserve"> и 36,0 тыс. человек</w:t>
      </w:r>
      <w:r w:rsidRPr="00023EEE">
        <w:rPr>
          <w:b w:val="0"/>
          <w:sz w:val="28"/>
          <w:szCs w:val="28"/>
        </w:rPr>
        <w:t>.</w:t>
      </w:r>
    </w:p>
    <w:p w:rsidR="00CC480F" w:rsidRPr="00023EEE" w:rsidRDefault="00CE4FDE" w:rsidP="00CC480F">
      <w:pPr>
        <w:ind w:firstLine="709"/>
        <w:jc w:val="both"/>
        <w:rPr>
          <w:sz w:val="28"/>
          <w:szCs w:val="28"/>
          <w:shd w:val="clear" w:color="auto" w:fill="FFFFFF"/>
        </w:rPr>
      </w:pPr>
      <w:r w:rsidRPr="00023EEE">
        <w:rPr>
          <w:sz w:val="28"/>
          <w:szCs w:val="28"/>
        </w:rPr>
        <w:t xml:space="preserve"> По состоянию на 1 января 202</w:t>
      </w:r>
      <w:r w:rsidR="00CC480F" w:rsidRPr="00023EEE">
        <w:rPr>
          <w:sz w:val="28"/>
          <w:szCs w:val="28"/>
        </w:rPr>
        <w:t>6</w:t>
      </w:r>
      <w:r w:rsidRPr="00023EEE">
        <w:rPr>
          <w:sz w:val="28"/>
          <w:szCs w:val="28"/>
        </w:rPr>
        <w:t xml:space="preserve"> года уровень официально зарегистрированной безработицы оценивается в 0,</w:t>
      </w:r>
      <w:r w:rsidR="00CC480F" w:rsidRPr="00023EEE">
        <w:rPr>
          <w:sz w:val="28"/>
          <w:szCs w:val="28"/>
        </w:rPr>
        <w:t>1</w:t>
      </w:r>
      <w:r w:rsidRPr="00023EEE">
        <w:rPr>
          <w:sz w:val="28"/>
          <w:szCs w:val="28"/>
        </w:rPr>
        <w:t xml:space="preserve"> % к численности рабочей силы, численность официально зарегистрированных безработных - 4</w:t>
      </w:r>
      <w:r w:rsidR="00CC480F" w:rsidRPr="00023EEE">
        <w:rPr>
          <w:sz w:val="28"/>
          <w:szCs w:val="28"/>
        </w:rPr>
        <w:t>8</w:t>
      </w:r>
      <w:r w:rsidRPr="00023EEE">
        <w:rPr>
          <w:sz w:val="28"/>
          <w:szCs w:val="28"/>
        </w:rPr>
        <w:t xml:space="preserve"> человек. </w:t>
      </w:r>
      <w:r w:rsidR="00A623BE">
        <w:rPr>
          <w:sz w:val="28"/>
          <w:szCs w:val="28"/>
          <w:shd w:val="clear" w:color="auto" w:fill="FFFFFF"/>
        </w:rPr>
        <w:t>В прогнозном</w:t>
      </w:r>
      <w:r w:rsidR="00CC480F" w:rsidRPr="00023EEE">
        <w:rPr>
          <w:sz w:val="28"/>
          <w:szCs w:val="28"/>
          <w:shd w:val="clear" w:color="auto" w:fill="FFFFFF"/>
        </w:rPr>
        <w:t xml:space="preserve"> период</w:t>
      </w:r>
      <w:r w:rsidR="00A623BE">
        <w:rPr>
          <w:sz w:val="28"/>
          <w:szCs w:val="28"/>
          <w:shd w:val="clear" w:color="auto" w:fill="FFFFFF"/>
        </w:rPr>
        <w:t>е</w:t>
      </w:r>
      <w:r w:rsidR="00CC480F" w:rsidRPr="00023EEE">
        <w:rPr>
          <w:sz w:val="28"/>
          <w:szCs w:val="28"/>
          <w:shd w:val="clear" w:color="auto" w:fill="FFFFFF"/>
        </w:rPr>
        <w:t xml:space="preserve"> уровень регистрируемой безработицы останется 0,1 %.</w:t>
      </w:r>
    </w:p>
    <w:p w:rsidR="00CE4FDE" w:rsidRPr="00023EEE" w:rsidRDefault="00CE4FDE" w:rsidP="00724B8B">
      <w:pPr>
        <w:pStyle w:val="21"/>
        <w:ind w:firstLine="709"/>
        <w:rPr>
          <w:b w:val="0"/>
          <w:sz w:val="28"/>
          <w:szCs w:val="28"/>
          <w:shd w:val="clear" w:color="auto" w:fill="FFFFFF"/>
        </w:rPr>
      </w:pPr>
      <w:r w:rsidRPr="00023EEE">
        <w:rPr>
          <w:b w:val="0"/>
          <w:sz w:val="28"/>
          <w:szCs w:val="28"/>
        </w:rPr>
        <w:t xml:space="preserve">На протяжении прогнозируемого периода ожидается устойчивый рост среднемесячной номинальной начисленной заработной платы одного работника по полному кругу предприятий с </w:t>
      </w:r>
      <w:r w:rsidR="00CC480F" w:rsidRPr="00023EEE">
        <w:rPr>
          <w:b w:val="0"/>
          <w:sz w:val="28"/>
          <w:szCs w:val="28"/>
        </w:rPr>
        <w:t>56</w:t>
      </w:r>
      <w:r w:rsidR="00023EEE">
        <w:rPr>
          <w:b w:val="0"/>
          <w:sz w:val="28"/>
          <w:szCs w:val="28"/>
        </w:rPr>
        <w:t xml:space="preserve"> </w:t>
      </w:r>
      <w:r w:rsidR="00CC480F" w:rsidRPr="00023EEE">
        <w:rPr>
          <w:b w:val="0"/>
          <w:sz w:val="28"/>
          <w:szCs w:val="28"/>
        </w:rPr>
        <w:t>449</w:t>
      </w:r>
      <w:r w:rsidRPr="00023EEE">
        <w:rPr>
          <w:b w:val="0"/>
          <w:sz w:val="28"/>
          <w:szCs w:val="28"/>
        </w:rPr>
        <w:t xml:space="preserve"> рублей в 202</w:t>
      </w:r>
      <w:r w:rsidR="00CC480F" w:rsidRPr="00023EEE">
        <w:rPr>
          <w:b w:val="0"/>
          <w:sz w:val="28"/>
          <w:szCs w:val="28"/>
        </w:rPr>
        <w:t>6</w:t>
      </w:r>
      <w:r w:rsidRPr="00023EEE">
        <w:rPr>
          <w:b w:val="0"/>
          <w:sz w:val="28"/>
          <w:szCs w:val="28"/>
        </w:rPr>
        <w:t xml:space="preserve"> году до </w:t>
      </w:r>
      <w:r w:rsidR="00CC480F" w:rsidRPr="00023EEE">
        <w:rPr>
          <w:b w:val="0"/>
          <w:sz w:val="28"/>
          <w:szCs w:val="28"/>
        </w:rPr>
        <w:t>67211</w:t>
      </w:r>
      <w:r w:rsidRPr="00023EEE">
        <w:rPr>
          <w:b w:val="0"/>
          <w:sz w:val="28"/>
          <w:szCs w:val="28"/>
        </w:rPr>
        <w:t xml:space="preserve"> рублей в 202</w:t>
      </w:r>
      <w:r w:rsidR="00CC480F" w:rsidRPr="00023EEE">
        <w:rPr>
          <w:b w:val="0"/>
          <w:sz w:val="28"/>
          <w:szCs w:val="28"/>
        </w:rPr>
        <w:t>8</w:t>
      </w:r>
      <w:r w:rsidRPr="00023EEE">
        <w:rPr>
          <w:b w:val="0"/>
          <w:sz w:val="28"/>
          <w:szCs w:val="28"/>
        </w:rPr>
        <w:t xml:space="preserve"> году.</w:t>
      </w:r>
      <w:r w:rsidRPr="00023EEE">
        <w:rPr>
          <w:sz w:val="28"/>
          <w:szCs w:val="28"/>
        </w:rPr>
        <w:t xml:space="preserve"> </w:t>
      </w:r>
      <w:r w:rsidRPr="00023EEE">
        <w:rPr>
          <w:b w:val="0"/>
          <w:sz w:val="28"/>
          <w:szCs w:val="28"/>
        </w:rPr>
        <w:t xml:space="preserve">На обеспечение роста оплаты труда работников в среднесрочной перспективе будут направлены меры, связанные с ежегодным повышением минимального </w:t>
      </w:r>
      <w:proofErr w:type="gramStart"/>
      <w:r w:rsidRPr="00023EEE">
        <w:rPr>
          <w:b w:val="0"/>
          <w:sz w:val="28"/>
          <w:szCs w:val="28"/>
        </w:rPr>
        <w:t>размера оплаты труда</w:t>
      </w:r>
      <w:proofErr w:type="gramEnd"/>
      <w:r w:rsidR="00831B48">
        <w:rPr>
          <w:b w:val="0"/>
          <w:sz w:val="28"/>
          <w:szCs w:val="28"/>
        </w:rPr>
        <w:t xml:space="preserve"> </w:t>
      </w:r>
      <w:r w:rsidRPr="00023EEE">
        <w:rPr>
          <w:b w:val="0"/>
          <w:sz w:val="28"/>
          <w:szCs w:val="28"/>
        </w:rPr>
        <w:t xml:space="preserve">в соответствии с </w:t>
      </w:r>
      <w:r w:rsidRPr="00023EEE">
        <w:rPr>
          <w:b w:val="0"/>
          <w:sz w:val="28"/>
          <w:szCs w:val="28"/>
        </w:rPr>
        <w:lastRenderedPageBreak/>
        <w:t>требованиями трудового законодательства, а также продолжена индексация заработной платы в соответствии с уровнем инфляции. Увеличение заработной платы во внебюджетном секторе экономики будет определяться динамикой роста производства и производительности труда.</w:t>
      </w:r>
    </w:p>
    <w:p w:rsidR="00CE4FDE" w:rsidRDefault="00CE4FDE" w:rsidP="00724B8B">
      <w:pPr>
        <w:pStyle w:val="21"/>
        <w:ind w:firstLine="709"/>
        <w:rPr>
          <w:b w:val="0"/>
          <w:sz w:val="28"/>
          <w:szCs w:val="28"/>
          <w:shd w:val="clear" w:color="auto" w:fill="FFFFFF"/>
        </w:rPr>
      </w:pPr>
    </w:p>
    <w:p w:rsidR="001A55BF" w:rsidRPr="0072784F" w:rsidRDefault="001A55BF" w:rsidP="001A55BF">
      <w:pPr>
        <w:suppressAutoHyphens w:val="0"/>
        <w:jc w:val="center"/>
        <w:rPr>
          <w:b/>
          <w:sz w:val="28"/>
          <w:szCs w:val="28"/>
        </w:rPr>
      </w:pPr>
      <w:r w:rsidRPr="0072784F">
        <w:rPr>
          <w:b/>
          <w:sz w:val="28"/>
          <w:szCs w:val="28"/>
        </w:rPr>
        <w:t>Рынок товаров и услуг</w:t>
      </w:r>
    </w:p>
    <w:p w:rsidR="001A55BF" w:rsidRPr="0072784F" w:rsidRDefault="001A55BF" w:rsidP="001A55BF">
      <w:pPr>
        <w:suppressAutoHyphens w:val="0"/>
        <w:jc w:val="center"/>
        <w:rPr>
          <w:b/>
          <w:sz w:val="28"/>
          <w:szCs w:val="28"/>
        </w:rPr>
      </w:pPr>
    </w:p>
    <w:p w:rsidR="006B5AAE" w:rsidRPr="006B5AAE" w:rsidRDefault="006B5AAE" w:rsidP="0072784F">
      <w:pPr>
        <w:ind w:firstLine="567"/>
        <w:jc w:val="both"/>
        <w:rPr>
          <w:sz w:val="28"/>
          <w:szCs w:val="28"/>
        </w:rPr>
      </w:pPr>
      <w:r w:rsidRPr="006B5AAE">
        <w:rPr>
          <w:sz w:val="28"/>
          <w:szCs w:val="28"/>
        </w:rPr>
        <w:t xml:space="preserve">Потребительский рынок Брянского района представлен развитой сетью предприятий торговли и услуг, высокой насыщенностью товаров, а также высокой предпринимательской активностью. Розничная торговля выполняет важные экономические и социальные функции, поддерживая уровень жизни населения и обеспечивая занятость. </w:t>
      </w:r>
    </w:p>
    <w:p w:rsidR="0072784F" w:rsidRPr="0072784F" w:rsidRDefault="0072784F" w:rsidP="006B5AAE">
      <w:pPr>
        <w:ind w:firstLine="567"/>
        <w:jc w:val="both"/>
        <w:rPr>
          <w:sz w:val="28"/>
          <w:szCs w:val="28"/>
        </w:rPr>
      </w:pPr>
      <w:r w:rsidRPr="0072784F">
        <w:rPr>
          <w:sz w:val="28"/>
          <w:szCs w:val="28"/>
        </w:rPr>
        <w:t xml:space="preserve">Согласно </w:t>
      </w:r>
      <w:r w:rsidR="006B5AAE">
        <w:rPr>
          <w:sz w:val="28"/>
          <w:szCs w:val="28"/>
        </w:rPr>
        <w:t>Д</w:t>
      </w:r>
      <w:r w:rsidRPr="0072784F">
        <w:rPr>
          <w:sz w:val="28"/>
          <w:szCs w:val="28"/>
        </w:rPr>
        <w:t>ислокации</w:t>
      </w:r>
      <w:r w:rsidR="006B5AAE">
        <w:rPr>
          <w:sz w:val="28"/>
          <w:szCs w:val="28"/>
        </w:rPr>
        <w:t xml:space="preserve"> предприятий</w:t>
      </w:r>
      <w:r w:rsidRPr="0072784F">
        <w:rPr>
          <w:sz w:val="28"/>
          <w:szCs w:val="28"/>
        </w:rPr>
        <w:t xml:space="preserve"> </w:t>
      </w:r>
      <w:r w:rsidR="006B5AAE">
        <w:rPr>
          <w:sz w:val="28"/>
          <w:szCs w:val="28"/>
        </w:rPr>
        <w:t xml:space="preserve">розничной торговли, общественного питания и бытового обслуживания, расположенных на территории Брянского района </w:t>
      </w:r>
      <w:r w:rsidRPr="0072784F">
        <w:rPr>
          <w:sz w:val="28"/>
          <w:szCs w:val="28"/>
        </w:rPr>
        <w:t>на 01.01.2025 года, на территории Брянского муниципального района расположены  346</w:t>
      </w:r>
      <w:r>
        <w:rPr>
          <w:sz w:val="28"/>
          <w:szCs w:val="28"/>
        </w:rPr>
        <w:t xml:space="preserve"> </w:t>
      </w:r>
      <w:r w:rsidRPr="0072784F">
        <w:rPr>
          <w:sz w:val="28"/>
          <w:szCs w:val="28"/>
        </w:rPr>
        <w:t>предприяти</w:t>
      </w:r>
      <w:r>
        <w:rPr>
          <w:sz w:val="28"/>
          <w:szCs w:val="28"/>
        </w:rPr>
        <w:t>й</w:t>
      </w:r>
      <w:r w:rsidR="006B5AAE">
        <w:rPr>
          <w:sz w:val="28"/>
          <w:szCs w:val="28"/>
        </w:rPr>
        <w:t>.</w:t>
      </w:r>
    </w:p>
    <w:p w:rsidR="004A3BBE" w:rsidRPr="003970FD" w:rsidRDefault="003379F2" w:rsidP="004A3BBE">
      <w:pPr>
        <w:suppressAutoHyphens w:val="0"/>
        <w:ind w:firstLine="709"/>
        <w:jc w:val="both"/>
        <w:rPr>
          <w:shd w:val="clear" w:color="auto" w:fill="FFFFFF"/>
        </w:rPr>
      </w:pPr>
      <w:r>
        <w:rPr>
          <w:sz w:val="28"/>
          <w:szCs w:val="28"/>
        </w:rPr>
        <w:t>Т</w:t>
      </w:r>
      <w:r w:rsidR="004A3BBE" w:rsidRPr="003970FD">
        <w:rPr>
          <w:sz w:val="28"/>
          <w:szCs w:val="28"/>
        </w:rPr>
        <w:t>орговы</w:t>
      </w:r>
      <w:r>
        <w:rPr>
          <w:sz w:val="28"/>
          <w:szCs w:val="28"/>
        </w:rPr>
        <w:t>ми предприятиями</w:t>
      </w:r>
      <w:r w:rsidR="004A3BBE" w:rsidRPr="003970FD">
        <w:rPr>
          <w:sz w:val="28"/>
          <w:szCs w:val="28"/>
        </w:rPr>
        <w:t xml:space="preserve"> представлен разнообразный ассортимент продовольственных товаров с широким диапазоном цен. </w:t>
      </w:r>
      <w:r w:rsidR="004A3BBE" w:rsidRPr="003970FD">
        <w:rPr>
          <w:sz w:val="28"/>
          <w:szCs w:val="28"/>
          <w:shd w:val="clear" w:color="auto" w:fill="FFFFFF"/>
        </w:rPr>
        <w:t>Товарная насыще</w:t>
      </w:r>
      <w:r w:rsidR="004A3BBE" w:rsidRPr="003970FD">
        <w:rPr>
          <w:sz w:val="28"/>
          <w:szCs w:val="28"/>
          <w:shd w:val="clear" w:color="auto" w:fill="FFFFFF"/>
        </w:rPr>
        <w:t>н</w:t>
      </w:r>
      <w:r w:rsidR="004A3BBE" w:rsidRPr="003970FD">
        <w:rPr>
          <w:sz w:val="28"/>
          <w:szCs w:val="28"/>
          <w:shd w:val="clear" w:color="auto" w:fill="FFFFFF"/>
        </w:rPr>
        <w:t>ность потребительского рынка носи</w:t>
      </w:r>
      <w:r w:rsidR="004A3BBE">
        <w:rPr>
          <w:sz w:val="28"/>
          <w:szCs w:val="28"/>
          <w:shd w:val="clear" w:color="auto" w:fill="FFFFFF"/>
        </w:rPr>
        <w:t>т</w:t>
      </w:r>
      <w:r w:rsidR="004A3BBE" w:rsidRPr="003970FD">
        <w:rPr>
          <w:sz w:val="28"/>
          <w:szCs w:val="28"/>
          <w:shd w:val="clear" w:color="auto" w:fill="FFFFFF"/>
        </w:rPr>
        <w:t xml:space="preserve"> устойчивый характер и в полной мере соответств</w:t>
      </w:r>
      <w:r w:rsidR="00341A80">
        <w:rPr>
          <w:sz w:val="28"/>
          <w:szCs w:val="28"/>
          <w:shd w:val="clear" w:color="auto" w:fill="FFFFFF"/>
        </w:rPr>
        <w:t>ует</w:t>
      </w:r>
      <w:r w:rsidR="004A3BBE" w:rsidRPr="003970FD">
        <w:rPr>
          <w:sz w:val="28"/>
          <w:szCs w:val="28"/>
          <w:shd w:val="clear" w:color="auto" w:fill="FFFFFF"/>
        </w:rPr>
        <w:t xml:space="preserve"> платежеспособному спросу населения на важнейшие продукты питания, товары легкой промышленности и культурно-бытового назначения. </w:t>
      </w:r>
    </w:p>
    <w:p w:rsidR="0072784F" w:rsidRPr="0072784F" w:rsidRDefault="0072784F" w:rsidP="0072784F">
      <w:pPr>
        <w:pStyle w:val="af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72784F">
        <w:rPr>
          <w:rFonts w:ascii="Times New Roman" w:hAnsi="Times New Roman"/>
          <w:sz w:val="28"/>
          <w:szCs w:val="28"/>
        </w:rPr>
        <w:t xml:space="preserve">собый уклад жизни сельских жителей предполагает создание и внедрение специфических методов торговли на селе. В районе </w:t>
      </w:r>
      <w:r w:rsidR="00E21052">
        <w:rPr>
          <w:rFonts w:ascii="Times New Roman" w:hAnsi="Times New Roman"/>
          <w:sz w:val="28"/>
          <w:szCs w:val="28"/>
        </w:rPr>
        <w:t>есть</w:t>
      </w:r>
      <w:r w:rsidRPr="0072784F">
        <w:rPr>
          <w:rFonts w:ascii="Times New Roman" w:hAnsi="Times New Roman"/>
          <w:sz w:val="28"/>
          <w:szCs w:val="28"/>
        </w:rPr>
        <w:t xml:space="preserve"> населенны</w:t>
      </w:r>
      <w:r w:rsidR="00E21052">
        <w:rPr>
          <w:rFonts w:ascii="Times New Roman" w:hAnsi="Times New Roman"/>
          <w:sz w:val="28"/>
          <w:szCs w:val="28"/>
        </w:rPr>
        <w:t>е</w:t>
      </w:r>
      <w:r w:rsidRPr="0072784F">
        <w:rPr>
          <w:rFonts w:ascii="Times New Roman" w:hAnsi="Times New Roman"/>
          <w:sz w:val="28"/>
          <w:szCs w:val="28"/>
        </w:rPr>
        <w:t xml:space="preserve"> пункт</w:t>
      </w:r>
      <w:r w:rsidR="00E21052">
        <w:rPr>
          <w:rFonts w:ascii="Times New Roman" w:hAnsi="Times New Roman"/>
          <w:sz w:val="28"/>
          <w:szCs w:val="28"/>
        </w:rPr>
        <w:t>ы</w:t>
      </w:r>
      <w:r w:rsidRPr="0072784F">
        <w:rPr>
          <w:rFonts w:ascii="Times New Roman" w:hAnsi="Times New Roman"/>
          <w:sz w:val="28"/>
          <w:szCs w:val="28"/>
        </w:rPr>
        <w:t>, где нет стационарной торговой сети</w:t>
      </w:r>
      <w:r>
        <w:rPr>
          <w:rFonts w:ascii="Times New Roman" w:hAnsi="Times New Roman"/>
          <w:sz w:val="28"/>
          <w:szCs w:val="28"/>
        </w:rPr>
        <w:t>.</w:t>
      </w:r>
      <w:r w:rsidRPr="0072784F">
        <w:rPr>
          <w:rFonts w:ascii="Times New Roman" w:hAnsi="Times New Roman"/>
          <w:sz w:val="28"/>
          <w:szCs w:val="28"/>
        </w:rPr>
        <w:t xml:space="preserve"> Для обслуживания населения в малочисленных и отдаленных населенных пунктах, заключены тройственные соглашени</w:t>
      </w:r>
      <w:r w:rsidR="00093C25">
        <w:rPr>
          <w:rFonts w:ascii="Times New Roman" w:hAnsi="Times New Roman"/>
          <w:sz w:val="28"/>
          <w:szCs w:val="28"/>
        </w:rPr>
        <w:t>я</w:t>
      </w:r>
      <w:r w:rsidRPr="0072784F">
        <w:rPr>
          <w:rFonts w:ascii="Times New Roman" w:hAnsi="Times New Roman"/>
          <w:sz w:val="28"/>
          <w:szCs w:val="28"/>
        </w:rPr>
        <w:t xml:space="preserve"> между администрацией Брянского района, сельскими администрациями и  руководителями  торговых предприятий.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784F">
        <w:rPr>
          <w:rFonts w:ascii="Times New Roman" w:hAnsi="Times New Roman"/>
          <w:sz w:val="28"/>
          <w:szCs w:val="28"/>
        </w:rPr>
        <w:t>Разработан и утвержден график завоза товаров</w:t>
      </w:r>
      <w:r>
        <w:rPr>
          <w:rFonts w:ascii="Times New Roman" w:hAnsi="Times New Roman"/>
          <w:sz w:val="28"/>
          <w:szCs w:val="28"/>
        </w:rPr>
        <w:t xml:space="preserve"> (</w:t>
      </w:r>
      <w:r w:rsidRPr="0072784F">
        <w:rPr>
          <w:rFonts w:ascii="Times New Roman" w:hAnsi="Times New Roman"/>
          <w:sz w:val="28"/>
          <w:szCs w:val="28"/>
        </w:rPr>
        <w:t>не менее 1-2 раза в неделю</w:t>
      </w:r>
      <w:r>
        <w:rPr>
          <w:rFonts w:ascii="Times New Roman" w:hAnsi="Times New Roman"/>
          <w:sz w:val="28"/>
          <w:szCs w:val="28"/>
        </w:rPr>
        <w:t>)</w:t>
      </w:r>
      <w:r w:rsidR="00FE7109">
        <w:rPr>
          <w:rFonts w:ascii="Times New Roman" w:hAnsi="Times New Roman"/>
          <w:sz w:val="28"/>
          <w:szCs w:val="28"/>
        </w:rPr>
        <w:t>.</w:t>
      </w:r>
      <w:r w:rsidRPr="0072784F">
        <w:rPr>
          <w:rFonts w:ascii="Times New Roman" w:hAnsi="Times New Roman"/>
          <w:sz w:val="28"/>
          <w:szCs w:val="28"/>
        </w:rPr>
        <w:t xml:space="preserve"> </w:t>
      </w:r>
    </w:p>
    <w:p w:rsidR="00083F89" w:rsidRPr="00CB31FA" w:rsidRDefault="00083F89" w:rsidP="0069665D">
      <w:pPr>
        <w:ind w:firstLine="709"/>
        <w:jc w:val="both"/>
        <w:rPr>
          <w:sz w:val="28"/>
          <w:szCs w:val="28"/>
          <w:highlight w:val="yellow"/>
          <w:shd w:val="clear" w:color="auto" w:fill="FFFFFF"/>
        </w:rPr>
      </w:pPr>
    </w:p>
    <w:p w:rsidR="001A55BF" w:rsidRPr="000F58E5" w:rsidRDefault="001E39B9" w:rsidP="001A55BF">
      <w:pPr>
        <w:suppressAutoHyphens w:val="0"/>
        <w:spacing w:line="23" w:lineRule="atLeast"/>
        <w:ind w:firstLine="708"/>
        <w:contextualSpacing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0F58E5">
        <w:rPr>
          <w:rFonts w:asciiTheme="minorHAnsi" w:eastAsiaTheme="minorHAnsi" w:hAnsiTheme="minorHAnsi" w:cstheme="minorBidi"/>
          <w:noProof/>
          <w:sz w:val="28"/>
          <w:szCs w:val="28"/>
          <w:highlight w:val="yellow"/>
        </w:rPr>
        <w:drawing>
          <wp:inline distT="0" distB="0" distL="0" distR="0" wp14:anchorId="1E7416E3" wp14:editId="669EBD35">
            <wp:extent cx="5319423" cy="2385392"/>
            <wp:effectExtent l="0" t="0" r="14605" b="1524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F6931" w:rsidRDefault="000F6931" w:rsidP="000F6931">
      <w:pPr>
        <w:ind w:firstLine="709"/>
        <w:jc w:val="both"/>
        <w:rPr>
          <w:sz w:val="28"/>
          <w:szCs w:val="28"/>
        </w:rPr>
      </w:pPr>
    </w:p>
    <w:p w:rsidR="000F6931" w:rsidRPr="00CB31FA" w:rsidRDefault="000F6931" w:rsidP="000F6931">
      <w:pPr>
        <w:ind w:firstLine="709"/>
        <w:jc w:val="both"/>
        <w:rPr>
          <w:sz w:val="28"/>
          <w:szCs w:val="28"/>
          <w:highlight w:val="yellow"/>
          <w:shd w:val="clear" w:color="auto" w:fill="FFFFFF"/>
        </w:rPr>
      </w:pPr>
      <w:r w:rsidRPr="00CB31FA">
        <w:rPr>
          <w:sz w:val="28"/>
          <w:szCs w:val="28"/>
        </w:rPr>
        <w:t>В 2026 году оборот розничной торговли по крупным и средним предприятиям района  прогнозируется в объеме 10 604,9 млн. рублей или 102,86 % в сопоставимых ценах к оценке уровня 2025 года</w:t>
      </w:r>
      <w:r>
        <w:rPr>
          <w:sz w:val="28"/>
          <w:szCs w:val="28"/>
        </w:rPr>
        <w:t>. В</w:t>
      </w:r>
      <w:r w:rsidRPr="00CB31FA">
        <w:rPr>
          <w:sz w:val="28"/>
          <w:szCs w:val="28"/>
        </w:rPr>
        <w:t xml:space="preserve"> 2027 году </w:t>
      </w:r>
      <w:r w:rsidRPr="00CB31FA">
        <w:rPr>
          <w:sz w:val="28"/>
          <w:szCs w:val="28"/>
        </w:rPr>
        <w:lastRenderedPageBreak/>
        <w:t>11453,3  млн. рублей (103,85 % к уровню 2026 года в сопоставимых ценах), в 2028 году – 12 369,6 (103,85 % к уровню 2027 года в сопоставимых ценах).</w:t>
      </w:r>
    </w:p>
    <w:p w:rsidR="00186C6D" w:rsidRDefault="00186C6D" w:rsidP="00186C6D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CB31FA" w:rsidRPr="00CB31FA" w:rsidRDefault="00186C6D" w:rsidP="00186C6D">
      <w:pPr>
        <w:ind w:firstLine="709"/>
        <w:jc w:val="both"/>
        <w:rPr>
          <w:sz w:val="28"/>
          <w:szCs w:val="28"/>
          <w:shd w:val="clear" w:color="auto" w:fill="FFFFFF"/>
        </w:rPr>
      </w:pPr>
      <w:r w:rsidRPr="00CB31FA">
        <w:rPr>
          <w:sz w:val="28"/>
          <w:szCs w:val="28"/>
          <w:shd w:val="clear" w:color="auto" w:fill="FFFFFF"/>
        </w:rPr>
        <w:t>Тенденции, сложившиеся на потребительском рынке, отражаются и на динамике платных услуг.</w:t>
      </w:r>
    </w:p>
    <w:p w:rsidR="00186C6D" w:rsidRPr="00CB31FA" w:rsidRDefault="00186C6D" w:rsidP="00186C6D">
      <w:pPr>
        <w:ind w:firstLine="709"/>
        <w:jc w:val="both"/>
        <w:rPr>
          <w:sz w:val="28"/>
          <w:szCs w:val="28"/>
          <w:shd w:val="clear" w:color="auto" w:fill="FFFFFF"/>
        </w:rPr>
      </w:pPr>
      <w:r w:rsidRPr="00CB31FA">
        <w:rPr>
          <w:sz w:val="28"/>
          <w:szCs w:val="28"/>
          <w:shd w:val="clear" w:color="auto" w:fill="FFFFFF"/>
        </w:rPr>
        <w:t xml:space="preserve"> </w:t>
      </w:r>
      <w:r w:rsidR="00CB31FA" w:rsidRPr="00CB31FA">
        <w:rPr>
          <w:sz w:val="28"/>
          <w:szCs w:val="28"/>
        </w:rPr>
        <w:t>Видовая структура объема платных услуг будет носить устойчивый характер и большей частью сформируется за счет услуг, обязательных к оплате (жилищно-коммунальные услуги, телекоммуникационные услуги, услуги системы образования).</w:t>
      </w:r>
    </w:p>
    <w:p w:rsidR="001A55BF" w:rsidRPr="00CB31FA" w:rsidRDefault="00F37DFC" w:rsidP="0028613A">
      <w:pPr>
        <w:ind w:firstLine="709"/>
        <w:jc w:val="both"/>
        <w:rPr>
          <w:sz w:val="28"/>
          <w:szCs w:val="28"/>
          <w:shd w:val="clear" w:color="auto" w:fill="FFFFFF"/>
        </w:rPr>
      </w:pPr>
      <w:r w:rsidRPr="00CB31FA">
        <w:rPr>
          <w:sz w:val="28"/>
          <w:szCs w:val="28"/>
          <w:shd w:val="clear" w:color="auto" w:fill="FFFFFF"/>
        </w:rPr>
        <w:t xml:space="preserve">В </w:t>
      </w:r>
      <w:r w:rsidR="00D703C4" w:rsidRPr="00CB31FA">
        <w:rPr>
          <w:sz w:val="28"/>
          <w:szCs w:val="28"/>
          <w:shd w:val="clear" w:color="auto" w:fill="FFFFFF"/>
        </w:rPr>
        <w:t>периоде 2026</w:t>
      </w:r>
      <w:r w:rsidR="003970FD" w:rsidRPr="00CB31FA">
        <w:rPr>
          <w:sz w:val="28"/>
          <w:szCs w:val="28"/>
          <w:shd w:val="clear" w:color="auto" w:fill="FFFFFF"/>
        </w:rPr>
        <w:t xml:space="preserve">-2028 годов </w:t>
      </w:r>
      <w:r w:rsidRPr="00CB31FA">
        <w:rPr>
          <w:sz w:val="28"/>
          <w:szCs w:val="28"/>
          <w:shd w:val="clear" w:color="auto" w:fill="FFFFFF"/>
        </w:rPr>
        <w:t xml:space="preserve">прогнозируется рост объема платных услуг населению с </w:t>
      </w:r>
      <w:r w:rsidR="00D81DEA">
        <w:rPr>
          <w:sz w:val="28"/>
          <w:szCs w:val="28"/>
          <w:shd w:val="clear" w:color="auto" w:fill="FFFFFF"/>
        </w:rPr>
        <w:t>644,9</w:t>
      </w:r>
      <w:r w:rsidRPr="00CB31FA">
        <w:rPr>
          <w:sz w:val="28"/>
          <w:szCs w:val="28"/>
          <w:shd w:val="clear" w:color="auto" w:fill="FFFFFF"/>
        </w:rPr>
        <w:t xml:space="preserve"> мл</w:t>
      </w:r>
      <w:r w:rsidR="00C36906" w:rsidRPr="00CB31FA">
        <w:rPr>
          <w:sz w:val="28"/>
          <w:szCs w:val="28"/>
          <w:shd w:val="clear" w:color="auto" w:fill="FFFFFF"/>
        </w:rPr>
        <w:t>н</w:t>
      </w:r>
      <w:r w:rsidRPr="00CB31FA">
        <w:rPr>
          <w:sz w:val="28"/>
          <w:szCs w:val="28"/>
          <w:shd w:val="clear" w:color="auto" w:fill="FFFFFF"/>
        </w:rPr>
        <w:t xml:space="preserve">. рублей до </w:t>
      </w:r>
      <w:r w:rsidR="00D81DEA">
        <w:rPr>
          <w:sz w:val="28"/>
          <w:szCs w:val="28"/>
          <w:shd w:val="clear" w:color="auto" w:fill="FFFFFF"/>
        </w:rPr>
        <w:t>752,2</w:t>
      </w:r>
      <w:r w:rsidRPr="00CB31FA">
        <w:rPr>
          <w:sz w:val="28"/>
          <w:szCs w:val="28"/>
          <w:shd w:val="clear" w:color="auto" w:fill="FFFFFF"/>
        </w:rPr>
        <w:t xml:space="preserve"> мл</w:t>
      </w:r>
      <w:r w:rsidR="007C6AA7" w:rsidRPr="00CB31FA">
        <w:rPr>
          <w:sz w:val="28"/>
          <w:szCs w:val="28"/>
          <w:shd w:val="clear" w:color="auto" w:fill="FFFFFF"/>
        </w:rPr>
        <w:t>н</w:t>
      </w:r>
      <w:r w:rsidR="003970FD" w:rsidRPr="00CB31FA">
        <w:rPr>
          <w:sz w:val="28"/>
          <w:szCs w:val="28"/>
          <w:shd w:val="clear" w:color="auto" w:fill="FFFFFF"/>
        </w:rPr>
        <w:t>. рублей</w:t>
      </w:r>
      <w:r w:rsidR="0028613A" w:rsidRPr="00CB31FA">
        <w:rPr>
          <w:sz w:val="28"/>
          <w:szCs w:val="28"/>
          <w:shd w:val="clear" w:color="auto" w:fill="FFFFFF"/>
        </w:rPr>
        <w:t>.</w:t>
      </w:r>
    </w:p>
    <w:p w:rsidR="0028613A" w:rsidRDefault="0028613A" w:rsidP="0028613A">
      <w:pPr>
        <w:ind w:firstLine="709"/>
        <w:jc w:val="both"/>
        <w:rPr>
          <w:sz w:val="28"/>
          <w:szCs w:val="28"/>
          <w:highlight w:val="yellow"/>
        </w:rPr>
      </w:pPr>
    </w:p>
    <w:p w:rsidR="00053B5E" w:rsidRDefault="00053B5E" w:rsidP="0028613A">
      <w:pPr>
        <w:ind w:firstLine="709"/>
        <w:jc w:val="both"/>
        <w:rPr>
          <w:sz w:val="28"/>
          <w:szCs w:val="28"/>
          <w:highlight w:val="yellow"/>
        </w:rPr>
      </w:pPr>
    </w:p>
    <w:p w:rsidR="00053B5E" w:rsidRPr="000F58E5" w:rsidRDefault="00053B5E" w:rsidP="0028613A">
      <w:pPr>
        <w:ind w:firstLine="709"/>
        <w:jc w:val="both"/>
        <w:rPr>
          <w:sz w:val="28"/>
          <w:szCs w:val="28"/>
          <w:highlight w:val="yellow"/>
        </w:rPr>
      </w:pPr>
    </w:p>
    <w:p w:rsidR="00053B5E" w:rsidRPr="00053B5E" w:rsidRDefault="001A55BF" w:rsidP="001A55BF">
      <w:pPr>
        <w:suppressAutoHyphens w:val="0"/>
        <w:jc w:val="both"/>
        <w:rPr>
          <w:sz w:val="28"/>
          <w:szCs w:val="28"/>
        </w:rPr>
      </w:pPr>
      <w:r w:rsidRPr="00053B5E">
        <w:rPr>
          <w:sz w:val="28"/>
          <w:szCs w:val="28"/>
        </w:rPr>
        <w:t xml:space="preserve">Заместитель главы </w:t>
      </w:r>
    </w:p>
    <w:p w:rsidR="001A55BF" w:rsidRPr="00053B5E" w:rsidRDefault="001A55BF" w:rsidP="001A55BF">
      <w:pPr>
        <w:suppressAutoHyphens w:val="0"/>
        <w:jc w:val="both"/>
        <w:rPr>
          <w:sz w:val="28"/>
          <w:szCs w:val="28"/>
        </w:rPr>
      </w:pPr>
      <w:r w:rsidRPr="00053B5E">
        <w:rPr>
          <w:sz w:val="28"/>
          <w:szCs w:val="28"/>
        </w:rPr>
        <w:t>администрации</w:t>
      </w:r>
      <w:r w:rsidR="00053B5E" w:rsidRPr="00053B5E">
        <w:rPr>
          <w:sz w:val="28"/>
          <w:szCs w:val="28"/>
        </w:rPr>
        <w:t xml:space="preserve"> Брянского района -</w:t>
      </w:r>
    </w:p>
    <w:p w:rsidR="005E429F" w:rsidRPr="00053B5E" w:rsidRDefault="001A55BF" w:rsidP="001A55BF">
      <w:pPr>
        <w:suppressAutoHyphens w:val="0"/>
        <w:jc w:val="both"/>
        <w:rPr>
          <w:sz w:val="22"/>
          <w:szCs w:val="22"/>
        </w:rPr>
      </w:pPr>
      <w:r w:rsidRPr="00053B5E">
        <w:rPr>
          <w:sz w:val="28"/>
          <w:szCs w:val="28"/>
        </w:rPr>
        <w:t>начальник финансового управления</w:t>
      </w:r>
      <w:r w:rsidRPr="00053B5E">
        <w:rPr>
          <w:sz w:val="28"/>
          <w:szCs w:val="28"/>
        </w:rPr>
        <w:tab/>
      </w:r>
      <w:r w:rsidRPr="00053B5E">
        <w:rPr>
          <w:sz w:val="28"/>
          <w:szCs w:val="28"/>
        </w:rPr>
        <w:tab/>
      </w:r>
      <w:r w:rsidRPr="00053B5E">
        <w:rPr>
          <w:sz w:val="28"/>
          <w:szCs w:val="28"/>
        </w:rPr>
        <w:tab/>
      </w:r>
      <w:r w:rsidRPr="00053B5E">
        <w:rPr>
          <w:sz w:val="28"/>
          <w:szCs w:val="28"/>
        </w:rPr>
        <w:tab/>
        <w:t>С.Н. Воронцова</w:t>
      </w:r>
    </w:p>
    <w:p w:rsidR="00053B5E" w:rsidRDefault="00053B5E" w:rsidP="001A55BF">
      <w:pPr>
        <w:suppressAutoHyphens w:val="0"/>
        <w:jc w:val="both"/>
        <w:rPr>
          <w:sz w:val="22"/>
          <w:szCs w:val="22"/>
        </w:rPr>
      </w:pPr>
    </w:p>
    <w:p w:rsidR="000F6931" w:rsidRDefault="000F6931" w:rsidP="001A55BF">
      <w:pPr>
        <w:suppressAutoHyphens w:val="0"/>
        <w:jc w:val="both"/>
        <w:rPr>
          <w:sz w:val="22"/>
          <w:szCs w:val="22"/>
        </w:rPr>
      </w:pPr>
    </w:p>
    <w:p w:rsidR="000F6931" w:rsidRDefault="000F6931" w:rsidP="001A55BF">
      <w:pPr>
        <w:suppressAutoHyphens w:val="0"/>
        <w:jc w:val="both"/>
        <w:rPr>
          <w:sz w:val="22"/>
          <w:szCs w:val="22"/>
        </w:rPr>
      </w:pPr>
    </w:p>
    <w:p w:rsidR="000F6931" w:rsidRDefault="000F6931" w:rsidP="001A55BF">
      <w:pPr>
        <w:suppressAutoHyphens w:val="0"/>
        <w:jc w:val="both"/>
        <w:rPr>
          <w:sz w:val="22"/>
          <w:szCs w:val="22"/>
        </w:rPr>
      </w:pPr>
    </w:p>
    <w:p w:rsidR="000F6931" w:rsidRDefault="000F6931" w:rsidP="001A55BF">
      <w:pPr>
        <w:suppressAutoHyphens w:val="0"/>
        <w:jc w:val="both"/>
        <w:rPr>
          <w:sz w:val="22"/>
          <w:szCs w:val="22"/>
        </w:rPr>
      </w:pPr>
    </w:p>
    <w:p w:rsidR="000F6931" w:rsidRDefault="000F6931" w:rsidP="001A55BF">
      <w:pPr>
        <w:suppressAutoHyphens w:val="0"/>
        <w:jc w:val="both"/>
        <w:rPr>
          <w:sz w:val="22"/>
          <w:szCs w:val="22"/>
        </w:rPr>
      </w:pPr>
    </w:p>
    <w:p w:rsidR="000F6931" w:rsidRDefault="000F6931" w:rsidP="001A55BF">
      <w:pPr>
        <w:suppressAutoHyphens w:val="0"/>
        <w:jc w:val="both"/>
        <w:rPr>
          <w:sz w:val="22"/>
          <w:szCs w:val="22"/>
        </w:rPr>
      </w:pPr>
    </w:p>
    <w:p w:rsidR="000F6931" w:rsidRDefault="000F6931" w:rsidP="001A55BF">
      <w:pPr>
        <w:suppressAutoHyphens w:val="0"/>
        <w:jc w:val="both"/>
        <w:rPr>
          <w:sz w:val="22"/>
          <w:szCs w:val="22"/>
        </w:rPr>
      </w:pPr>
    </w:p>
    <w:p w:rsidR="000F6931" w:rsidRDefault="000F6931" w:rsidP="001A55BF">
      <w:pPr>
        <w:suppressAutoHyphens w:val="0"/>
        <w:jc w:val="both"/>
        <w:rPr>
          <w:sz w:val="22"/>
          <w:szCs w:val="22"/>
        </w:rPr>
      </w:pPr>
    </w:p>
    <w:p w:rsidR="000F6931" w:rsidRDefault="000F6931" w:rsidP="001A55BF">
      <w:pPr>
        <w:suppressAutoHyphens w:val="0"/>
        <w:jc w:val="both"/>
        <w:rPr>
          <w:sz w:val="22"/>
          <w:szCs w:val="22"/>
        </w:rPr>
      </w:pPr>
    </w:p>
    <w:p w:rsidR="000F6931" w:rsidRDefault="000F6931" w:rsidP="001A55BF">
      <w:pPr>
        <w:suppressAutoHyphens w:val="0"/>
        <w:jc w:val="both"/>
        <w:rPr>
          <w:sz w:val="22"/>
          <w:szCs w:val="22"/>
        </w:rPr>
      </w:pPr>
    </w:p>
    <w:p w:rsidR="000F6931" w:rsidRDefault="000F6931" w:rsidP="001A55BF">
      <w:pPr>
        <w:suppressAutoHyphens w:val="0"/>
        <w:jc w:val="both"/>
        <w:rPr>
          <w:sz w:val="22"/>
          <w:szCs w:val="22"/>
        </w:rPr>
      </w:pPr>
    </w:p>
    <w:p w:rsidR="000F6931" w:rsidRDefault="000F6931" w:rsidP="001A55BF">
      <w:pPr>
        <w:suppressAutoHyphens w:val="0"/>
        <w:jc w:val="both"/>
        <w:rPr>
          <w:sz w:val="22"/>
          <w:szCs w:val="22"/>
        </w:rPr>
      </w:pPr>
    </w:p>
    <w:p w:rsidR="000F6931" w:rsidRDefault="000F6931" w:rsidP="001A55BF">
      <w:pPr>
        <w:suppressAutoHyphens w:val="0"/>
        <w:jc w:val="both"/>
        <w:rPr>
          <w:sz w:val="22"/>
          <w:szCs w:val="22"/>
        </w:rPr>
      </w:pPr>
    </w:p>
    <w:p w:rsidR="000F6931" w:rsidRDefault="000F6931" w:rsidP="001A55BF">
      <w:pPr>
        <w:suppressAutoHyphens w:val="0"/>
        <w:jc w:val="both"/>
        <w:rPr>
          <w:sz w:val="22"/>
          <w:szCs w:val="22"/>
        </w:rPr>
      </w:pPr>
    </w:p>
    <w:p w:rsidR="000F6931" w:rsidRDefault="000F6931" w:rsidP="001A55BF">
      <w:pPr>
        <w:suppressAutoHyphens w:val="0"/>
        <w:jc w:val="both"/>
        <w:rPr>
          <w:sz w:val="22"/>
          <w:szCs w:val="22"/>
        </w:rPr>
      </w:pPr>
    </w:p>
    <w:p w:rsidR="000F6931" w:rsidRDefault="000F6931" w:rsidP="001A55BF">
      <w:pPr>
        <w:suppressAutoHyphens w:val="0"/>
        <w:jc w:val="both"/>
        <w:rPr>
          <w:sz w:val="22"/>
          <w:szCs w:val="22"/>
        </w:rPr>
      </w:pPr>
    </w:p>
    <w:p w:rsidR="000F6931" w:rsidRDefault="000F6931" w:rsidP="001A55BF">
      <w:pPr>
        <w:suppressAutoHyphens w:val="0"/>
        <w:jc w:val="both"/>
        <w:rPr>
          <w:sz w:val="22"/>
          <w:szCs w:val="22"/>
        </w:rPr>
      </w:pPr>
    </w:p>
    <w:p w:rsidR="000F6931" w:rsidRDefault="000F6931" w:rsidP="001A55BF">
      <w:pPr>
        <w:suppressAutoHyphens w:val="0"/>
        <w:jc w:val="both"/>
        <w:rPr>
          <w:sz w:val="22"/>
          <w:szCs w:val="22"/>
        </w:rPr>
      </w:pPr>
    </w:p>
    <w:p w:rsidR="000F6931" w:rsidRDefault="000F6931" w:rsidP="001A55BF">
      <w:pPr>
        <w:suppressAutoHyphens w:val="0"/>
        <w:jc w:val="both"/>
        <w:rPr>
          <w:sz w:val="22"/>
          <w:szCs w:val="22"/>
        </w:rPr>
      </w:pPr>
    </w:p>
    <w:p w:rsidR="000F6931" w:rsidRDefault="000F6931" w:rsidP="001A55BF">
      <w:pPr>
        <w:suppressAutoHyphens w:val="0"/>
        <w:jc w:val="both"/>
        <w:rPr>
          <w:sz w:val="22"/>
          <w:szCs w:val="22"/>
        </w:rPr>
      </w:pPr>
    </w:p>
    <w:p w:rsidR="000F6931" w:rsidRDefault="000F6931" w:rsidP="001A55BF">
      <w:pPr>
        <w:suppressAutoHyphens w:val="0"/>
        <w:jc w:val="both"/>
        <w:rPr>
          <w:sz w:val="22"/>
          <w:szCs w:val="22"/>
        </w:rPr>
      </w:pPr>
    </w:p>
    <w:p w:rsidR="000F6931" w:rsidRDefault="000F6931" w:rsidP="001A55BF">
      <w:pPr>
        <w:suppressAutoHyphens w:val="0"/>
        <w:jc w:val="both"/>
        <w:rPr>
          <w:sz w:val="22"/>
          <w:szCs w:val="22"/>
        </w:rPr>
      </w:pPr>
    </w:p>
    <w:p w:rsidR="000F6931" w:rsidRDefault="000F6931" w:rsidP="001A55BF">
      <w:pPr>
        <w:suppressAutoHyphens w:val="0"/>
        <w:jc w:val="both"/>
        <w:rPr>
          <w:sz w:val="22"/>
          <w:szCs w:val="22"/>
        </w:rPr>
      </w:pPr>
    </w:p>
    <w:p w:rsidR="000F6931" w:rsidRDefault="000F6931" w:rsidP="001A55BF">
      <w:pPr>
        <w:suppressAutoHyphens w:val="0"/>
        <w:jc w:val="both"/>
        <w:rPr>
          <w:sz w:val="22"/>
          <w:szCs w:val="22"/>
        </w:rPr>
      </w:pPr>
    </w:p>
    <w:p w:rsidR="000F6931" w:rsidRDefault="000F6931" w:rsidP="001A55BF">
      <w:pPr>
        <w:suppressAutoHyphens w:val="0"/>
        <w:jc w:val="both"/>
        <w:rPr>
          <w:sz w:val="22"/>
          <w:szCs w:val="22"/>
        </w:rPr>
      </w:pPr>
    </w:p>
    <w:p w:rsidR="000F6931" w:rsidRDefault="000F6931" w:rsidP="001A55BF">
      <w:pPr>
        <w:suppressAutoHyphens w:val="0"/>
        <w:jc w:val="both"/>
        <w:rPr>
          <w:sz w:val="22"/>
          <w:szCs w:val="22"/>
        </w:rPr>
      </w:pPr>
    </w:p>
    <w:p w:rsidR="000F6931" w:rsidRDefault="000F6931" w:rsidP="001A55BF">
      <w:pPr>
        <w:suppressAutoHyphens w:val="0"/>
        <w:jc w:val="both"/>
        <w:rPr>
          <w:sz w:val="22"/>
          <w:szCs w:val="22"/>
        </w:rPr>
      </w:pPr>
    </w:p>
    <w:p w:rsidR="000F6931" w:rsidRDefault="000F6931" w:rsidP="001A55BF">
      <w:pPr>
        <w:suppressAutoHyphens w:val="0"/>
        <w:jc w:val="both"/>
        <w:rPr>
          <w:sz w:val="22"/>
          <w:szCs w:val="22"/>
        </w:rPr>
      </w:pPr>
    </w:p>
    <w:p w:rsidR="000F6931" w:rsidRDefault="000F6931" w:rsidP="001A55BF">
      <w:pPr>
        <w:suppressAutoHyphens w:val="0"/>
        <w:jc w:val="both"/>
        <w:rPr>
          <w:sz w:val="22"/>
          <w:szCs w:val="22"/>
        </w:rPr>
      </w:pPr>
    </w:p>
    <w:p w:rsidR="000F6931" w:rsidRDefault="000F6931" w:rsidP="001A55BF">
      <w:pPr>
        <w:suppressAutoHyphens w:val="0"/>
        <w:jc w:val="both"/>
        <w:rPr>
          <w:sz w:val="22"/>
          <w:szCs w:val="22"/>
        </w:rPr>
      </w:pPr>
    </w:p>
    <w:p w:rsidR="000F6931" w:rsidRDefault="000F6931" w:rsidP="001A55BF">
      <w:pPr>
        <w:suppressAutoHyphens w:val="0"/>
        <w:jc w:val="both"/>
        <w:rPr>
          <w:sz w:val="22"/>
          <w:szCs w:val="22"/>
        </w:rPr>
      </w:pPr>
    </w:p>
    <w:p w:rsidR="000F6931" w:rsidRDefault="000F6931" w:rsidP="001A55BF">
      <w:pPr>
        <w:suppressAutoHyphens w:val="0"/>
        <w:jc w:val="both"/>
        <w:rPr>
          <w:sz w:val="22"/>
          <w:szCs w:val="22"/>
        </w:rPr>
      </w:pPr>
    </w:p>
    <w:p w:rsidR="001A55BF" w:rsidRPr="00AA493F" w:rsidRDefault="001A55BF" w:rsidP="001A55BF">
      <w:pPr>
        <w:suppressAutoHyphens w:val="0"/>
        <w:jc w:val="both"/>
        <w:rPr>
          <w:sz w:val="22"/>
          <w:szCs w:val="22"/>
        </w:rPr>
      </w:pPr>
      <w:proofErr w:type="spellStart"/>
      <w:r w:rsidRPr="00AA493F">
        <w:rPr>
          <w:sz w:val="22"/>
          <w:szCs w:val="22"/>
        </w:rPr>
        <w:t>Брисилина</w:t>
      </w:r>
      <w:proofErr w:type="spellEnd"/>
      <w:r w:rsidRPr="00AA493F">
        <w:rPr>
          <w:sz w:val="22"/>
          <w:szCs w:val="22"/>
        </w:rPr>
        <w:t xml:space="preserve"> Л.А.</w:t>
      </w:r>
    </w:p>
    <w:p w:rsidR="00246DCC" w:rsidRDefault="001A55BF" w:rsidP="0021185F">
      <w:pPr>
        <w:suppressAutoHyphens w:val="0"/>
        <w:jc w:val="both"/>
        <w:rPr>
          <w:bCs/>
          <w:sz w:val="28"/>
          <w:szCs w:val="28"/>
          <w:shd w:val="clear" w:color="auto" w:fill="FFFFFF"/>
        </w:rPr>
      </w:pPr>
      <w:r w:rsidRPr="00AA493F">
        <w:rPr>
          <w:sz w:val="22"/>
          <w:szCs w:val="22"/>
        </w:rPr>
        <w:t>94-11-38</w:t>
      </w:r>
    </w:p>
    <w:p w:rsidR="00246DCC" w:rsidRDefault="00246DCC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246DCC" w:rsidRDefault="00246DCC">
      <w:pPr>
        <w:jc w:val="center"/>
        <w:rPr>
          <w:b/>
          <w:sz w:val="28"/>
          <w:szCs w:val="28"/>
          <w:shd w:val="clear" w:color="auto" w:fill="FFFFFF"/>
        </w:rPr>
      </w:pPr>
    </w:p>
    <w:p w:rsidR="00246DCC" w:rsidRDefault="00246DCC">
      <w:pPr>
        <w:ind w:firstLine="851"/>
        <w:jc w:val="both"/>
        <w:rPr>
          <w:sz w:val="28"/>
          <w:szCs w:val="28"/>
          <w:shd w:val="clear" w:color="auto" w:fill="FFFFFF"/>
        </w:rPr>
      </w:pPr>
    </w:p>
    <w:p w:rsidR="00246DCC" w:rsidRDefault="00246DCC">
      <w:pPr>
        <w:ind w:firstLine="709"/>
        <w:jc w:val="both"/>
        <w:rPr>
          <w:shd w:val="clear" w:color="auto" w:fill="FFFFFF"/>
        </w:rPr>
      </w:pPr>
    </w:p>
    <w:sectPr w:rsidR="00246DCC" w:rsidSect="00764762">
      <w:headerReference w:type="default" r:id="rId12"/>
      <w:footerReference w:type="default" r:id="rId13"/>
      <w:pgSz w:w="11906" w:h="16838"/>
      <w:pgMar w:top="1134" w:right="850" w:bottom="1134" w:left="1701" w:header="567" w:footer="567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3F3" w:rsidRDefault="004F23F3">
      <w:r>
        <w:separator/>
      </w:r>
    </w:p>
  </w:endnote>
  <w:endnote w:type="continuationSeparator" w:id="0">
    <w:p w:rsidR="004F23F3" w:rsidRDefault="004F2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D26" w:rsidRDefault="006D2D26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3F3" w:rsidRDefault="004F23F3">
      <w:r>
        <w:separator/>
      </w:r>
    </w:p>
  </w:footnote>
  <w:footnote w:type="continuationSeparator" w:id="0">
    <w:p w:rsidR="004F23F3" w:rsidRDefault="004F23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D26" w:rsidRDefault="006D2D26">
    <w:pPr>
      <w:pStyle w:val="af"/>
      <w:jc w:val="center"/>
    </w:pPr>
    <w:r>
      <w:fldChar w:fldCharType="begin"/>
    </w:r>
    <w:r>
      <w:instrText>PAGE</w:instrText>
    </w:r>
    <w:r>
      <w:fldChar w:fldCharType="separate"/>
    </w:r>
    <w:r w:rsidR="00E474E2">
      <w:rPr>
        <w:noProof/>
      </w:rPr>
      <w:t>2</w:t>
    </w:r>
    <w:r>
      <w:rPr>
        <w:noProof/>
      </w:rPr>
      <w:fldChar w:fldCharType="end"/>
    </w:r>
  </w:p>
  <w:p w:rsidR="006D2D26" w:rsidRDefault="006D2D26">
    <w:pPr>
      <w:pStyle w:val="af"/>
      <w:ind w:right="360"/>
      <w:rPr>
        <w:sz w:val="28"/>
        <w:szCs w:val="28"/>
        <w:shd w:val="clear" w:color="auto" w:fill="FFFF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5754F"/>
    <w:multiLevelType w:val="hybridMultilevel"/>
    <w:tmpl w:val="F386138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81E7A73"/>
    <w:multiLevelType w:val="hybridMultilevel"/>
    <w:tmpl w:val="BC08FD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A7C022C"/>
    <w:multiLevelType w:val="hybridMultilevel"/>
    <w:tmpl w:val="5C0CA59E"/>
    <w:lvl w:ilvl="0" w:tplc="98FC6B6A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45F051A6"/>
    <w:multiLevelType w:val="hybridMultilevel"/>
    <w:tmpl w:val="D3DC5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A3722"/>
    <w:multiLevelType w:val="multilevel"/>
    <w:tmpl w:val="9544F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BB500F"/>
    <w:multiLevelType w:val="multilevel"/>
    <w:tmpl w:val="349CA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D7520BD"/>
    <w:multiLevelType w:val="hybridMultilevel"/>
    <w:tmpl w:val="5F1E8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D73D87"/>
    <w:multiLevelType w:val="multilevel"/>
    <w:tmpl w:val="23F27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4871D4"/>
    <w:multiLevelType w:val="multilevel"/>
    <w:tmpl w:val="6526E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503A66"/>
    <w:multiLevelType w:val="multilevel"/>
    <w:tmpl w:val="3668B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7"/>
  </w:num>
  <w:num w:numId="8">
    <w:abstractNumId w:val="1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DCC"/>
    <w:rsid w:val="00004F88"/>
    <w:rsid w:val="00010E90"/>
    <w:rsid w:val="000115E0"/>
    <w:rsid w:val="00013AA6"/>
    <w:rsid w:val="000141D6"/>
    <w:rsid w:val="0001536C"/>
    <w:rsid w:val="00016047"/>
    <w:rsid w:val="00023638"/>
    <w:rsid w:val="00023EEE"/>
    <w:rsid w:val="000240D3"/>
    <w:rsid w:val="00031567"/>
    <w:rsid w:val="000316BB"/>
    <w:rsid w:val="00034A69"/>
    <w:rsid w:val="0003536A"/>
    <w:rsid w:val="00035A35"/>
    <w:rsid w:val="00035F65"/>
    <w:rsid w:val="0003708E"/>
    <w:rsid w:val="000420CD"/>
    <w:rsid w:val="00052787"/>
    <w:rsid w:val="00052AE8"/>
    <w:rsid w:val="000530FD"/>
    <w:rsid w:val="00053B5E"/>
    <w:rsid w:val="000544D4"/>
    <w:rsid w:val="00054ED3"/>
    <w:rsid w:val="0005615B"/>
    <w:rsid w:val="00056E3C"/>
    <w:rsid w:val="00065274"/>
    <w:rsid w:val="000674E7"/>
    <w:rsid w:val="000676C6"/>
    <w:rsid w:val="000748AF"/>
    <w:rsid w:val="000760E3"/>
    <w:rsid w:val="00083F89"/>
    <w:rsid w:val="000861EC"/>
    <w:rsid w:val="00090BA1"/>
    <w:rsid w:val="00093C25"/>
    <w:rsid w:val="00097600"/>
    <w:rsid w:val="00097FCD"/>
    <w:rsid w:val="000A45C7"/>
    <w:rsid w:val="000A76A3"/>
    <w:rsid w:val="000B1A90"/>
    <w:rsid w:val="000B312B"/>
    <w:rsid w:val="000B62D2"/>
    <w:rsid w:val="000B7F74"/>
    <w:rsid w:val="000C0A8F"/>
    <w:rsid w:val="000C5ADB"/>
    <w:rsid w:val="000D3DF1"/>
    <w:rsid w:val="000D7113"/>
    <w:rsid w:val="000D7BBD"/>
    <w:rsid w:val="000E0F3A"/>
    <w:rsid w:val="000E118E"/>
    <w:rsid w:val="000E2F44"/>
    <w:rsid w:val="000E3FD3"/>
    <w:rsid w:val="000E69F5"/>
    <w:rsid w:val="000F18B0"/>
    <w:rsid w:val="000F295D"/>
    <w:rsid w:val="000F58E5"/>
    <w:rsid w:val="000F6931"/>
    <w:rsid w:val="001032BF"/>
    <w:rsid w:val="001066D4"/>
    <w:rsid w:val="00106B99"/>
    <w:rsid w:val="00110EAA"/>
    <w:rsid w:val="00116FE8"/>
    <w:rsid w:val="00117404"/>
    <w:rsid w:val="001220E9"/>
    <w:rsid w:val="00122714"/>
    <w:rsid w:val="0012425D"/>
    <w:rsid w:val="00133D76"/>
    <w:rsid w:val="00133F0B"/>
    <w:rsid w:val="00143562"/>
    <w:rsid w:val="001471DF"/>
    <w:rsid w:val="00150030"/>
    <w:rsid w:val="0015708F"/>
    <w:rsid w:val="00160359"/>
    <w:rsid w:val="001629E3"/>
    <w:rsid w:val="00167797"/>
    <w:rsid w:val="00170C97"/>
    <w:rsid w:val="00172436"/>
    <w:rsid w:val="00181702"/>
    <w:rsid w:val="00181921"/>
    <w:rsid w:val="001842E9"/>
    <w:rsid w:val="001856FD"/>
    <w:rsid w:val="00186C6D"/>
    <w:rsid w:val="001944CF"/>
    <w:rsid w:val="001959FE"/>
    <w:rsid w:val="00195FF0"/>
    <w:rsid w:val="0019626C"/>
    <w:rsid w:val="00196DE4"/>
    <w:rsid w:val="001A1CCE"/>
    <w:rsid w:val="001A4468"/>
    <w:rsid w:val="001A55BF"/>
    <w:rsid w:val="001B16CC"/>
    <w:rsid w:val="001B301B"/>
    <w:rsid w:val="001B3852"/>
    <w:rsid w:val="001B4456"/>
    <w:rsid w:val="001B54C4"/>
    <w:rsid w:val="001C1926"/>
    <w:rsid w:val="001D0735"/>
    <w:rsid w:val="001D07B7"/>
    <w:rsid w:val="001D2CAC"/>
    <w:rsid w:val="001D5920"/>
    <w:rsid w:val="001D7056"/>
    <w:rsid w:val="001E16CC"/>
    <w:rsid w:val="001E204D"/>
    <w:rsid w:val="001E3173"/>
    <w:rsid w:val="001E3338"/>
    <w:rsid w:val="001E3371"/>
    <w:rsid w:val="001E39B9"/>
    <w:rsid w:val="001E3F6C"/>
    <w:rsid w:val="001E61A6"/>
    <w:rsid w:val="001F0A11"/>
    <w:rsid w:val="001F1427"/>
    <w:rsid w:val="001F44E5"/>
    <w:rsid w:val="001F6EF1"/>
    <w:rsid w:val="00200D62"/>
    <w:rsid w:val="00201453"/>
    <w:rsid w:val="0020163F"/>
    <w:rsid w:val="002055DE"/>
    <w:rsid w:val="0021185F"/>
    <w:rsid w:val="00211894"/>
    <w:rsid w:val="00212AEB"/>
    <w:rsid w:val="0021312D"/>
    <w:rsid w:val="0021423E"/>
    <w:rsid w:val="002143A0"/>
    <w:rsid w:val="00215156"/>
    <w:rsid w:val="00215BD7"/>
    <w:rsid w:val="00216482"/>
    <w:rsid w:val="0021662B"/>
    <w:rsid w:val="00223F56"/>
    <w:rsid w:val="002317BF"/>
    <w:rsid w:val="00235AC4"/>
    <w:rsid w:val="00237E9B"/>
    <w:rsid w:val="00245673"/>
    <w:rsid w:val="00246DCC"/>
    <w:rsid w:val="00254D6D"/>
    <w:rsid w:val="00255078"/>
    <w:rsid w:val="002578A6"/>
    <w:rsid w:val="002649C0"/>
    <w:rsid w:val="00264ECF"/>
    <w:rsid w:val="00265658"/>
    <w:rsid w:val="002668E9"/>
    <w:rsid w:val="00267978"/>
    <w:rsid w:val="00267C04"/>
    <w:rsid w:val="0027088A"/>
    <w:rsid w:val="00272D1C"/>
    <w:rsid w:val="00282525"/>
    <w:rsid w:val="0028613A"/>
    <w:rsid w:val="00286166"/>
    <w:rsid w:val="00286F77"/>
    <w:rsid w:val="00291257"/>
    <w:rsid w:val="00292F80"/>
    <w:rsid w:val="00295D77"/>
    <w:rsid w:val="0029728C"/>
    <w:rsid w:val="002976F4"/>
    <w:rsid w:val="002A0033"/>
    <w:rsid w:val="002A2F31"/>
    <w:rsid w:val="002A2FC1"/>
    <w:rsid w:val="002A7081"/>
    <w:rsid w:val="002A7347"/>
    <w:rsid w:val="002B205B"/>
    <w:rsid w:val="002B4AE4"/>
    <w:rsid w:val="002B5544"/>
    <w:rsid w:val="002C3ED8"/>
    <w:rsid w:val="002C5D7C"/>
    <w:rsid w:val="002C7574"/>
    <w:rsid w:val="002D0841"/>
    <w:rsid w:val="002D1A37"/>
    <w:rsid w:val="002D33E1"/>
    <w:rsid w:val="002D5470"/>
    <w:rsid w:val="002D7CE9"/>
    <w:rsid w:val="002D7D91"/>
    <w:rsid w:val="002E31F5"/>
    <w:rsid w:val="002E39CC"/>
    <w:rsid w:val="002E5B0F"/>
    <w:rsid w:val="002F0A8A"/>
    <w:rsid w:val="002F5B15"/>
    <w:rsid w:val="002F755C"/>
    <w:rsid w:val="00301704"/>
    <w:rsid w:val="00302260"/>
    <w:rsid w:val="00304ECF"/>
    <w:rsid w:val="00305703"/>
    <w:rsid w:val="00306924"/>
    <w:rsid w:val="003109F1"/>
    <w:rsid w:val="00310E92"/>
    <w:rsid w:val="00312947"/>
    <w:rsid w:val="0031319F"/>
    <w:rsid w:val="00313D20"/>
    <w:rsid w:val="00314D51"/>
    <w:rsid w:val="00316296"/>
    <w:rsid w:val="00317C9E"/>
    <w:rsid w:val="00321A04"/>
    <w:rsid w:val="00322172"/>
    <w:rsid w:val="00322EA5"/>
    <w:rsid w:val="003238AD"/>
    <w:rsid w:val="003238ED"/>
    <w:rsid w:val="0032742E"/>
    <w:rsid w:val="00334384"/>
    <w:rsid w:val="00336900"/>
    <w:rsid w:val="003379F2"/>
    <w:rsid w:val="003417EE"/>
    <w:rsid w:val="00341A80"/>
    <w:rsid w:val="003443A4"/>
    <w:rsid w:val="00344A10"/>
    <w:rsid w:val="0034592D"/>
    <w:rsid w:val="00345B59"/>
    <w:rsid w:val="0034623A"/>
    <w:rsid w:val="003466DA"/>
    <w:rsid w:val="003525D4"/>
    <w:rsid w:val="00355BBD"/>
    <w:rsid w:val="00356773"/>
    <w:rsid w:val="00357417"/>
    <w:rsid w:val="00361C2B"/>
    <w:rsid w:val="00362167"/>
    <w:rsid w:val="00363834"/>
    <w:rsid w:val="0036421A"/>
    <w:rsid w:val="00365273"/>
    <w:rsid w:val="003733E2"/>
    <w:rsid w:val="00373A9B"/>
    <w:rsid w:val="003762B6"/>
    <w:rsid w:val="003848E6"/>
    <w:rsid w:val="00387C64"/>
    <w:rsid w:val="0039296B"/>
    <w:rsid w:val="00393609"/>
    <w:rsid w:val="003970FD"/>
    <w:rsid w:val="003A03C3"/>
    <w:rsid w:val="003A1706"/>
    <w:rsid w:val="003A5C9D"/>
    <w:rsid w:val="003B10DC"/>
    <w:rsid w:val="003B29AF"/>
    <w:rsid w:val="003B4488"/>
    <w:rsid w:val="003B69B4"/>
    <w:rsid w:val="003B6AB6"/>
    <w:rsid w:val="003C27CA"/>
    <w:rsid w:val="003C3531"/>
    <w:rsid w:val="003C4779"/>
    <w:rsid w:val="003C4CAF"/>
    <w:rsid w:val="003C4CCC"/>
    <w:rsid w:val="003D19AA"/>
    <w:rsid w:val="003D408A"/>
    <w:rsid w:val="003D7631"/>
    <w:rsid w:val="003E0A95"/>
    <w:rsid w:val="003E19F5"/>
    <w:rsid w:val="003E3B06"/>
    <w:rsid w:val="003E5E48"/>
    <w:rsid w:val="003E6596"/>
    <w:rsid w:val="003E75D2"/>
    <w:rsid w:val="003F3DFF"/>
    <w:rsid w:val="004010A7"/>
    <w:rsid w:val="00401BD8"/>
    <w:rsid w:val="00405728"/>
    <w:rsid w:val="00407196"/>
    <w:rsid w:val="00410392"/>
    <w:rsid w:val="0041159A"/>
    <w:rsid w:val="00411718"/>
    <w:rsid w:val="00413DFF"/>
    <w:rsid w:val="0041502D"/>
    <w:rsid w:val="004166D2"/>
    <w:rsid w:val="00420F1F"/>
    <w:rsid w:val="0042115D"/>
    <w:rsid w:val="00422FF0"/>
    <w:rsid w:val="0042600B"/>
    <w:rsid w:val="00426407"/>
    <w:rsid w:val="0043084E"/>
    <w:rsid w:val="00433E5C"/>
    <w:rsid w:val="0043672B"/>
    <w:rsid w:val="004431F5"/>
    <w:rsid w:val="00444076"/>
    <w:rsid w:val="0044582E"/>
    <w:rsid w:val="0045318D"/>
    <w:rsid w:val="0045332A"/>
    <w:rsid w:val="00457585"/>
    <w:rsid w:val="00457F3E"/>
    <w:rsid w:val="0046071B"/>
    <w:rsid w:val="00466E09"/>
    <w:rsid w:val="00467214"/>
    <w:rsid w:val="00467FC0"/>
    <w:rsid w:val="0047176D"/>
    <w:rsid w:val="00474E57"/>
    <w:rsid w:val="0047742B"/>
    <w:rsid w:val="00481670"/>
    <w:rsid w:val="00481FAF"/>
    <w:rsid w:val="00484541"/>
    <w:rsid w:val="00485008"/>
    <w:rsid w:val="004852FB"/>
    <w:rsid w:val="00492309"/>
    <w:rsid w:val="0049348B"/>
    <w:rsid w:val="00497E10"/>
    <w:rsid w:val="004A07E1"/>
    <w:rsid w:val="004A1151"/>
    <w:rsid w:val="004A145B"/>
    <w:rsid w:val="004A2DEC"/>
    <w:rsid w:val="004A3BBE"/>
    <w:rsid w:val="004A43F5"/>
    <w:rsid w:val="004A52E6"/>
    <w:rsid w:val="004A60AE"/>
    <w:rsid w:val="004B09EB"/>
    <w:rsid w:val="004B0A90"/>
    <w:rsid w:val="004B13E7"/>
    <w:rsid w:val="004B1617"/>
    <w:rsid w:val="004B2267"/>
    <w:rsid w:val="004B25E2"/>
    <w:rsid w:val="004C10A9"/>
    <w:rsid w:val="004C52E9"/>
    <w:rsid w:val="004C5AD0"/>
    <w:rsid w:val="004D0C8E"/>
    <w:rsid w:val="004D1855"/>
    <w:rsid w:val="004D44C4"/>
    <w:rsid w:val="004D4DAF"/>
    <w:rsid w:val="004D7CE5"/>
    <w:rsid w:val="004D7D62"/>
    <w:rsid w:val="004D7E01"/>
    <w:rsid w:val="004E0F56"/>
    <w:rsid w:val="004E26D1"/>
    <w:rsid w:val="004F116C"/>
    <w:rsid w:val="004F16A8"/>
    <w:rsid w:val="004F23F3"/>
    <w:rsid w:val="004F3BD8"/>
    <w:rsid w:val="004F5EF7"/>
    <w:rsid w:val="004F78F2"/>
    <w:rsid w:val="005034DD"/>
    <w:rsid w:val="00512852"/>
    <w:rsid w:val="00513038"/>
    <w:rsid w:val="005137F5"/>
    <w:rsid w:val="005148DA"/>
    <w:rsid w:val="005154FE"/>
    <w:rsid w:val="00516BBE"/>
    <w:rsid w:val="005174B7"/>
    <w:rsid w:val="0052120C"/>
    <w:rsid w:val="005230CA"/>
    <w:rsid w:val="00525916"/>
    <w:rsid w:val="00525C20"/>
    <w:rsid w:val="005272E6"/>
    <w:rsid w:val="0053065F"/>
    <w:rsid w:val="00531976"/>
    <w:rsid w:val="00532464"/>
    <w:rsid w:val="00540A80"/>
    <w:rsid w:val="00541026"/>
    <w:rsid w:val="0054160B"/>
    <w:rsid w:val="00546E1A"/>
    <w:rsid w:val="00550133"/>
    <w:rsid w:val="005522EB"/>
    <w:rsid w:val="00561CAE"/>
    <w:rsid w:val="005624ED"/>
    <w:rsid w:val="005638D4"/>
    <w:rsid w:val="00567CF6"/>
    <w:rsid w:val="00582584"/>
    <w:rsid w:val="0059108F"/>
    <w:rsid w:val="00592F29"/>
    <w:rsid w:val="00593C24"/>
    <w:rsid w:val="005966BD"/>
    <w:rsid w:val="00597018"/>
    <w:rsid w:val="005A2087"/>
    <w:rsid w:val="005A2374"/>
    <w:rsid w:val="005A27B9"/>
    <w:rsid w:val="005A5307"/>
    <w:rsid w:val="005A5C9E"/>
    <w:rsid w:val="005B2947"/>
    <w:rsid w:val="005B3E1C"/>
    <w:rsid w:val="005B4C1D"/>
    <w:rsid w:val="005C075C"/>
    <w:rsid w:val="005C0AAB"/>
    <w:rsid w:val="005C2100"/>
    <w:rsid w:val="005C2F4F"/>
    <w:rsid w:val="005C3C32"/>
    <w:rsid w:val="005C5765"/>
    <w:rsid w:val="005C5EB3"/>
    <w:rsid w:val="005C7F05"/>
    <w:rsid w:val="005C7F63"/>
    <w:rsid w:val="005D280D"/>
    <w:rsid w:val="005D358F"/>
    <w:rsid w:val="005D39FA"/>
    <w:rsid w:val="005D4ACD"/>
    <w:rsid w:val="005D4FB6"/>
    <w:rsid w:val="005D51D5"/>
    <w:rsid w:val="005D578E"/>
    <w:rsid w:val="005D688F"/>
    <w:rsid w:val="005E173B"/>
    <w:rsid w:val="005E429F"/>
    <w:rsid w:val="005E6FD0"/>
    <w:rsid w:val="005E77D8"/>
    <w:rsid w:val="005F34F3"/>
    <w:rsid w:val="005F4B3B"/>
    <w:rsid w:val="006009C9"/>
    <w:rsid w:val="006023AA"/>
    <w:rsid w:val="00604610"/>
    <w:rsid w:val="00606BAF"/>
    <w:rsid w:val="0061044F"/>
    <w:rsid w:val="00611743"/>
    <w:rsid w:val="00624708"/>
    <w:rsid w:val="00627578"/>
    <w:rsid w:val="00630999"/>
    <w:rsid w:val="0063192F"/>
    <w:rsid w:val="006321CD"/>
    <w:rsid w:val="006323A4"/>
    <w:rsid w:val="00633BCF"/>
    <w:rsid w:val="006344B0"/>
    <w:rsid w:val="0063525F"/>
    <w:rsid w:val="00640083"/>
    <w:rsid w:val="00643CAF"/>
    <w:rsid w:val="00644C3A"/>
    <w:rsid w:val="00651918"/>
    <w:rsid w:val="00657243"/>
    <w:rsid w:val="00660775"/>
    <w:rsid w:val="00660819"/>
    <w:rsid w:val="00664451"/>
    <w:rsid w:val="006648E1"/>
    <w:rsid w:val="00664FAE"/>
    <w:rsid w:val="00665176"/>
    <w:rsid w:val="00672408"/>
    <w:rsid w:val="00673711"/>
    <w:rsid w:val="00676EA8"/>
    <w:rsid w:val="00676EC6"/>
    <w:rsid w:val="00681D88"/>
    <w:rsid w:val="006827AA"/>
    <w:rsid w:val="0068438E"/>
    <w:rsid w:val="00684DA6"/>
    <w:rsid w:val="00686B26"/>
    <w:rsid w:val="00686FEE"/>
    <w:rsid w:val="00687327"/>
    <w:rsid w:val="0069290A"/>
    <w:rsid w:val="00693C3F"/>
    <w:rsid w:val="006942E4"/>
    <w:rsid w:val="00696323"/>
    <w:rsid w:val="0069665D"/>
    <w:rsid w:val="00696D12"/>
    <w:rsid w:val="006A17C0"/>
    <w:rsid w:val="006A3080"/>
    <w:rsid w:val="006A4ECA"/>
    <w:rsid w:val="006A766F"/>
    <w:rsid w:val="006B1AAC"/>
    <w:rsid w:val="006B20BD"/>
    <w:rsid w:val="006B2304"/>
    <w:rsid w:val="006B4503"/>
    <w:rsid w:val="006B5AAE"/>
    <w:rsid w:val="006B70F5"/>
    <w:rsid w:val="006B7256"/>
    <w:rsid w:val="006C05F2"/>
    <w:rsid w:val="006C0D40"/>
    <w:rsid w:val="006C1A56"/>
    <w:rsid w:val="006C6593"/>
    <w:rsid w:val="006C730B"/>
    <w:rsid w:val="006C7756"/>
    <w:rsid w:val="006D1776"/>
    <w:rsid w:val="006D2D26"/>
    <w:rsid w:val="006D63B8"/>
    <w:rsid w:val="006D72A6"/>
    <w:rsid w:val="006E1310"/>
    <w:rsid w:val="006E3F23"/>
    <w:rsid w:val="006E444B"/>
    <w:rsid w:val="006E63D3"/>
    <w:rsid w:val="006E73AB"/>
    <w:rsid w:val="006F0F8E"/>
    <w:rsid w:val="006F139B"/>
    <w:rsid w:val="006F24F1"/>
    <w:rsid w:val="006F5737"/>
    <w:rsid w:val="00700743"/>
    <w:rsid w:val="00703A56"/>
    <w:rsid w:val="00704A58"/>
    <w:rsid w:val="00705451"/>
    <w:rsid w:val="00706BD3"/>
    <w:rsid w:val="00711552"/>
    <w:rsid w:val="00717707"/>
    <w:rsid w:val="00723BF8"/>
    <w:rsid w:val="00724B8B"/>
    <w:rsid w:val="0072576D"/>
    <w:rsid w:val="00726F6D"/>
    <w:rsid w:val="0072784F"/>
    <w:rsid w:val="00733885"/>
    <w:rsid w:val="00733BBE"/>
    <w:rsid w:val="00734319"/>
    <w:rsid w:val="007350B8"/>
    <w:rsid w:val="00735B95"/>
    <w:rsid w:val="00746D52"/>
    <w:rsid w:val="00747459"/>
    <w:rsid w:val="00751E97"/>
    <w:rsid w:val="0075358A"/>
    <w:rsid w:val="007576EC"/>
    <w:rsid w:val="007606A4"/>
    <w:rsid w:val="007627EB"/>
    <w:rsid w:val="00764762"/>
    <w:rsid w:val="00764DF9"/>
    <w:rsid w:val="00764F6C"/>
    <w:rsid w:val="0076774E"/>
    <w:rsid w:val="007710FE"/>
    <w:rsid w:val="00777141"/>
    <w:rsid w:val="00786E81"/>
    <w:rsid w:val="00791CC0"/>
    <w:rsid w:val="007953B8"/>
    <w:rsid w:val="0079551B"/>
    <w:rsid w:val="007955C0"/>
    <w:rsid w:val="007A40AC"/>
    <w:rsid w:val="007A52C2"/>
    <w:rsid w:val="007A570C"/>
    <w:rsid w:val="007B3ABD"/>
    <w:rsid w:val="007C0F0D"/>
    <w:rsid w:val="007C137D"/>
    <w:rsid w:val="007C20C4"/>
    <w:rsid w:val="007C2AF1"/>
    <w:rsid w:val="007C5364"/>
    <w:rsid w:val="007C6509"/>
    <w:rsid w:val="007C6AA7"/>
    <w:rsid w:val="007C6B26"/>
    <w:rsid w:val="007D1E43"/>
    <w:rsid w:val="007E48EB"/>
    <w:rsid w:val="007E6498"/>
    <w:rsid w:val="007F7273"/>
    <w:rsid w:val="007F7D6E"/>
    <w:rsid w:val="008056FC"/>
    <w:rsid w:val="00805B67"/>
    <w:rsid w:val="00807CB1"/>
    <w:rsid w:val="00811377"/>
    <w:rsid w:val="008173E1"/>
    <w:rsid w:val="00820BC5"/>
    <w:rsid w:val="00823472"/>
    <w:rsid w:val="00824D8D"/>
    <w:rsid w:val="00826B2E"/>
    <w:rsid w:val="00830F9A"/>
    <w:rsid w:val="00831B48"/>
    <w:rsid w:val="00831ED7"/>
    <w:rsid w:val="0083336C"/>
    <w:rsid w:val="00834051"/>
    <w:rsid w:val="00834ACE"/>
    <w:rsid w:val="00837873"/>
    <w:rsid w:val="008427B3"/>
    <w:rsid w:val="008464B2"/>
    <w:rsid w:val="0085055F"/>
    <w:rsid w:val="00850E28"/>
    <w:rsid w:val="00854603"/>
    <w:rsid w:val="008609DE"/>
    <w:rsid w:val="008623BE"/>
    <w:rsid w:val="008648DD"/>
    <w:rsid w:val="00864BDB"/>
    <w:rsid w:val="0086651F"/>
    <w:rsid w:val="008677FE"/>
    <w:rsid w:val="00873652"/>
    <w:rsid w:val="0087482D"/>
    <w:rsid w:val="0087610B"/>
    <w:rsid w:val="00877D7E"/>
    <w:rsid w:val="00877F8E"/>
    <w:rsid w:val="00882950"/>
    <w:rsid w:val="00886812"/>
    <w:rsid w:val="00890167"/>
    <w:rsid w:val="00893107"/>
    <w:rsid w:val="00893C9C"/>
    <w:rsid w:val="00893E07"/>
    <w:rsid w:val="008943EB"/>
    <w:rsid w:val="0089696D"/>
    <w:rsid w:val="008A2528"/>
    <w:rsid w:val="008A4C53"/>
    <w:rsid w:val="008A569B"/>
    <w:rsid w:val="008B2735"/>
    <w:rsid w:val="008B2D7D"/>
    <w:rsid w:val="008B3469"/>
    <w:rsid w:val="008B531D"/>
    <w:rsid w:val="008B6F8E"/>
    <w:rsid w:val="008C069A"/>
    <w:rsid w:val="008C0A85"/>
    <w:rsid w:val="008C4175"/>
    <w:rsid w:val="008C51D3"/>
    <w:rsid w:val="008D1239"/>
    <w:rsid w:val="008D31F8"/>
    <w:rsid w:val="008D5874"/>
    <w:rsid w:val="008F481F"/>
    <w:rsid w:val="008F491A"/>
    <w:rsid w:val="008F7449"/>
    <w:rsid w:val="00900C36"/>
    <w:rsid w:val="00903274"/>
    <w:rsid w:val="00903C63"/>
    <w:rsid w:val="0090438F"/>
    <w:rsid w:val="009048F2"/>
    <w:rsid w:val="00905307"/>
    <w:rsid w:val="009059BC"/>
    <w:rsid w:val="00905D13"/>
    <w:rsid w:val="009108F9"/>
    <w:rsid w:val="00910A6E"/>
    <w:rsid w:val="00910ED8"/>
    <w:rsid w:val="0091105A"/>
    <w:rsid w:val="00911C0A"/>
    <w:rsid w:val="00912773"/>
    <w:rsid w:val="00914B25"/>
    <w:rsid w:val="00914CF7"/>
    <w:rsid w:val="00915F3E"/>
    <w:rsid w:val="0092095B"/>
    <w:rsid w:val="009210B7"/>
    <w:rsid w:val="00921B38"/>
    <w:rsid w:val="00922017"/>
    <w:rsid w:val="009220A4"/>
    <w:rsid w:val="009240DC"/>
    <w:rsid w:val="0092485C"/>
    <w:rsid w:val="0092499E"/>
    <w:rsid w:val="0092515E"/>
    <w:rsid w:val="00925C2B"/>
    <w:rsid w:val="009269A0"/>
    <w:rsid w:val="009273EC"/>
    <w:rsid w:val="00933164"/>
    <w:rsid w:val="00934285"/>
    <w:rsid w:val="0094225D"/>
    <w:rsid w:val="00946450"/>
    <w:rsid w:val="00951DD7"/>
    <w:rsid w:val="0095240E"/>
    <w:rsid w:val="00952FB6"/>
    <w:rsid w:val="00954092"/>
    <w:rsid w:val="009540E5"/>
    <w:rsid w:val="00955E1B"/>
    <w:rsid w:val="009568D9"/>
    <w:rsid w:val="00961816"/>
    <w:rsid w:val="00961C5C"/>
    <w:rsid w:val="00965D39"/>
    <w:rsid w:val="00967866"/>
    <w:rsid w:val="009800D1"/>
    <w:rsid w:val="0098533D"/>
    <w:rsid w:val="0098658A"/>
    <w:rsid w:val="009865EF"/>
    <w:rsid w:val="00986E5E"/>
    <w:rsid w:val="00990781"/>
    <w:rsid w:val="00990D56"/>
    <w:rsid w:val="009912D2"/>
    <w:rsid w:val="009923F1"/>
    <w:rsid w:val="00996E2B"/>
    <w:rsid w:val="009979E7"/>
    <w:rsid w:val="00997CFF"/>
    <w:rsid w:val="009A79B0"/>
    <w:rsid w:val="009B01AE"/>
    <w:rsid w:val="009B2C94"/>
    <w:rsid w:val="009B36E6"/>
    <w:rsid w:val="009B430C"/>
    <w:rsid w:val="009B4393"/>
    <w:rsid w:val="009B640F"/>
    <w:rsid w:val="009C1863"/>
    <w:rsid w:val="009C35F7"/>
    <w:rsid w:val="009C540B"/>
    <w:rsid w:val="009C712A"/>
    <w:rsid w:val="009C7996"/>
    <w:rsid w:val="009D4FB1"/>
    <w:rsid w:val="009D5381"/>
    <w:rsid w:val="009D75FE"/>
    <w:rsid w:val="009E0573"/>
    <w:rsid w:val="009E1932"/>
    <w:rsid w:val="009E2A30"/>
    <w:rsid w:val="009E437C"/>
    <w:rsid w:val="009F0B5A"/>
    <w:rsid w:val="009F20F3"/>
    <w:rsid w:val="009F258E"/>
    <w:rsid w:val="009F3097"/>
    <w:rsid w:val="009F4AF3"/>
    <w:rsid w:val="009F56CA"/>
    <w:rsid w:val="00A00201"/>
    <w:rsid w:val="00A007A5"/>
    <w:rsid w:val="00A05492"/>
    <w:rsid w:val="00A07E93"/>
    <w:rsid w:val="00A07E9F"/>
    <w:rsid w:val="00A1088B"/>
    <w:rsid w:val="00A12302"/>
    <w:rsid w:val="00A13A9E"/>
    <w:rsid w:val="00A13EE0"/>
    <w:rsid w:val="00A17A3A"/>
    <w:rsid w:val="00A21AF8"/>
    <w:rsid w:val="00A23605"/>
    <w:rsid w:val="00A253B9"/>
    <w:rsid w:val="00A259F7"/>
    <w:rsid w:val="00A26057"/>
    <w:rsid w:val="00A26BE5"/>
    <w:rsid w:val="00A27CDE"/>
    <w:rsid w:val="00A30E2B"/>
    <w:rsid w:val="00A34628"/>
    <w:rsid w:val="00A438C1"/>
    <w:rsid w:val="00A46689"/>
    <w:rsid w:val="00A46E0A"/>
    <w:rsid w:val="00A50A0F"/>
    <w:rsid w:val="00A5374C"/>
    <w:rsid w:val="00A57234"/>
    <w:rsid w:val="00A57B23"/>
    <w:rsid w:val="00A60329"/>
    <w:rsid w:val="00A61952"/>
    <w:rsid w:val="00A62056"/>
    <w:rsid w:val="00A623BE"/>
    <w:rsid w:val="00A62CA2"/>
    <w:rsid w:val="00A67792"/>
    <w:rsid w:val="00A71C5A"/>
    <w:rsid w:val="00A71C5B"/>
    <w:rsid w:val="00A72EA8"/>
    <w:rsid w:val="00A7718B"/>
    <w:rsid w:val="00A81F15"/>
    <w:rsid w:val="00A8291F"/>
    <w:rsid w:val="00A84B6B"/>
    <w:rsid w:val="00A91A0A"/>
    <w:rsid w:val="00A91CDF"/>
    <w:rsid w:val="00A92CFE"/>
    <w:rsid w:val="00A94E51"/>
    <w:rsid w:val="00A9510B"/>
    <w:rsid w:val="00A9696A"/>
    <w:rsid w:val="00A97A10"/>
    <w:rsid w:val="00AA09F8"/>
    <w:rsid w:val="00AA1296"/>
    <w:rsid w:val="00AA1DE0"/>
    <w:rsid w:val="00AA2301"/>
    <w:rsid w:val="00AA2DC5"/>
    <w:rsid w:val="00AA322E"/>
    <w:rsid w:val="00AA493F"/>
    <w:rsid w:val="00AA4DD5"/>
    <w:rsid w:val="00AA60A9"/>
    <w:rsid w:val="00AA63A6"/>
    <w:rsid w:val="00AA7B12"/>
    <w:rsid w:val="00AB1AB4"/>
    <w:rsid w:val="00AB36AA"/>
    <w:rsid w:val="00AB3CBC"/>
    <w:rsid w:val="00AB45AB"/>
    <w:rsid w:val="00AB7B6A"/>
    <w:rsid w:val="00AC1610"/>
    <w:rsid w:val="00AC5656"/>
    <w:rsid w:val="00AD23DD"/>
    <w:rsid w:val="00AD3DB5"/>
    <w:rsid w:val="00AD438B"/>
    <w:rsid w:val="00AD6F45"/>
    <w:rsid w:val="00AE1828"/>
    <w:rsid w:val="00AE3040"/>
    <w:rsid w:val="00AE4747"/>
    <w:rsid w:val="00AE56D5"/>
    <w:rsid w:val="00AE711C"/>
    <w:rsid w:val="00AE718B"/>
    <w:rsid w:val="00AF099D"/>
    <w:rsid w:val="00AF125C"/>
    <w:rsid w:val="00AF3765"/>
    <w:rsid w:val="00AF37EA"/>
    <w:rsid w:val="00AF3E99"/>
    <w:rsid w:val="00AF3FAF"/>
    <w:rsid w:val="00AF5A44"/>
    <w:rsid w:val="00B00F33"/>
    <w:rsid w:val="00B063BE"/>
    <w:rsid w:val="00B066CB"/>
    <w:rsid w:val="00B10417"/>
    <w:rsid w:val="00B11D21"/>
    <w:rsid w:val="00B12E4C"/>
    <w:rsid w:val="00B13CAC"/>
    <w:rsid w:val="00B14040"/>
    <w:rsid w:val="00B1581C"/>
    <w:rsid w:val="00B1632D"/>
    <w:rsid w:val="00B16839"/>
    <w:rsid w:val="00B16B0C"/>
    <w:rsid w:val="00B232B1"/>
    <w:rsid w:val="00B353F5"/>
    <w:rsid w:val="00B35C14"/>
    <w:rsid w:val="00B36E24"/>
    <w:rsid w:val="00B37864"/>
    <w:rsid w:val="00B419F8"/>
    <w:rsid w:val="00B436C9"/>
    <w:rsid w:val="00B52DF6"/>
    <w:rsid w:val="00B54DC9"/>
    <w:rsid w:val="00B563C0"/>
    <w:rsid w:val="00B63F5C"/>
    <w:rsid w:val="00B67E46"/>
    <w:rsid w:val="00B732B0"/>
    <w:rsid w:val="00B73801"/>
    <w:rsid w:val="00B7556D"/>
    <w:rsid w:val="00B76A1A"/>
    <w:rsid w:val="00B76D17"/>
    <w:rsid w:val="00B76FA7"/>
    <w:rsid w:val="00B77FED"/>
    <w:rsid w:val="00B833FA"/>
    <w:rsid w:val="00B85073"/>
    <w:rsid w:val="00B8775B"/>
    <w:rsid w:val="00B87F8B"/>
    <w:rsid w:val="00B91149"/>
    <w:rsid w:val="00B914B3"/>
    <w:rsid w:val="00B93E96"/>
    <w:rsid w:val="00B96421"/>
    <w:rsid w:val="00BA4D5A"/>
    <w:rsid w:val="00BB1619"/>
    <w:rsid w:val="00BC13A0"/>
    <w:rsid w:val="00BC34E0"/>
    <w:rsid w:val="00BC4259"/>
    <w:rsid w:val="00BC5A40"/>
    <w:rsid w:val="00BD091A"/>
    <w:rsid w:val="00BD0B66"/>
    <w:rsid w:val="00BD39BE"/>
    <w:rsid w:val="00BD4D58"/>
    <w:rsid w:val="00BD7015"/>
    <w:rsid w:val="00BE0C8B"/>
    <w:rsid w:val="00BE2070"/>
    <w:rsid w:val="00BE22C1"/>
    <w:rsid w:val="00BE49FD"/>
    <w:rsid w:val="00BE764A"/>
    <w:rsid w:val="00BF0959"/>
    <w:rsid w:val="00BF0B5A"/>
    <w:rsid w:val="00BF125A"/>
    <w:rsid w:val="00BF1839"/>
    <w:rsid w:val="00BF1D5F"/>
    <w:rsid w:val="00BF30CF"/>
    <w:rsid w:val="00BF3240"/>
    <w:rsid w:val="00BF34BE"/>
    <w:rsid w:val="00BF5610"/>
    <w:rsid w:val="00C001CC"/>
    <w:rsid w:val="00C007A1"/>
    <w:rsid w:val="00C00FD9"/>
    <w:rsid w:val="00C0453A"/>
    <w:rsid w:val="00C047D2"/>
    <w:rsid w:val="00C0609E"/>
    <w:rsid w:val="00C06E81"/>
    <w:rsid w:val="00C1096A"/>
    <w:rsid w:val="00C17834"/>
    <w:rsid w:val="00C17B58"/>
    <w:rsid w:val="00C17C46"/>
    <w:rsid w:val="00C20873"/>
    <w:rsid w:val="00C21AD6"/>
    <w:rsid w:val="00C228DE"/>
    <w:rsid w:val="00C2530B"/>
    <w:rsid w:val="00C26025"/>
    <w:rsid w:val="00C266B4"/>
    <w:rsid w:val="00C26C00"/>
    <w:rsid w:val="00C2737C"/>
    <w:rsid w:val="00C30AD2"/>
    <w:rsid w:val="00C325D9"/>
    <w:rsid w:val="00C32BEE"/>
    <w:rsid w:val="00C35D5E"/>
    <w:rsid w:val="00C36906"/>
    <w:rsid w:val="00C45544"/>
    <w:rsid w:val="00C51251"/>
    <w:rsid w:val="00C546E6"/>
    <w:rsid w:val="00C55DC9"/>
    <w:rsid w:val="00C57269"/>
    <w:rsid w:val="00C61578"/>
    <w:rsid w:val="00C64BE4"/>
    <w:rsid w:val="00C65444"/>
    <w:rsid w:val="00C77414"/>
    <w:rsid w:val="00C84BDE"/>
    <w:rsid w:val="00C851FE"/>
    <w:rsid w:val="00C87B56"/>
    <w:rsid w:val="00C93C3B"/>
    <w:rsid w:val="00C944A0"/>
    <w:rsid w:val="00C952C2"/>
    <w:rsid w:val="00C957C7"/>
    <w:rsid w:val="00C97EF0"/>
    <w:rsid w:val="00CA2DE9"/>
    <w:rsid w:val="00CA7912"/>
    <w:rsid w:val="00CB06D4"/>
    <w:rsid w:val="00CB0C5A"/>
    <w:rsid w:val="00CB214B"/>
    <w:rsid w:val="00CB29E7"/>
    <w:rsid w:val="00CB2A93"/>
    <w:rsid w:val="00CB31FA"/>
    <w:rsid w:val="00CB48BF"/>
    <w:rsid w:val="00CB6352"/>
    <w:rsid w:val="00CB6814"/>
    <w:rsid w:val="00CC07FE"/>
    <w:rsid w:val="00CC413D"/>
    <w:rsid w:val="00CC4407"/>
    <w:rsid w:val="00CC480F"/>
    <w:rsid w:val="00CC5564"/>
    <w:rsid w:val="00CC5BEE"/>
    <w:rsid w:val="00CC63E5"/>
    <w:rsid w:val="00CC6E61"/>
    <w:rsid w:val="00CD4E8B"/>
    <w:rsid w:val="00CD4F30"/>
    <w:rsid w:val="00CD599B"/>
    <w:rsid w:val="00CE0899"/>
    <w:rsid w:val="00CE1F6D"/>
    <w:rsid w:val="00CE372F"/>
    <w:rsid w:val="00CE4FDE"/>
    <w:rsid w:val="00CE5090"/>
    <w:rsid w:val="00CE51E1"/>
    <w:rsid w:val="00CE7409"/>
    <w:rsid w:val="00CF1028"/>
    <w:rsid w:val="00CF3D51"/>
    <w:rsid w:val="00CF7038"/>
    <w:rsid w:val="00CF772F"/>
    <w:rsid w:val="00CF7AD4"/>
    <w:rsid w:val="00D0671F"/>
    <w:rsid w:val="00D1002F"/>
    <w:rsid w:val="00D11C45"/>
    <w:rsid w:val="00D1245C"/>
    <w:rsid w:val="00D13162"/>
    <w:rsid w:val="00D13658"/>
    <w:rsid w:val="00D145A5"/>
    <w:rsid w:val="00D153DD"/>
    <w:rsid w:val="00D16885"/>
    <w:rsid w:val="00D179ED"/>
    <w:rsid w:val="00D21598"/>
    <w:rsid w:val="00D230D1"/>
    <w:rsid w:val="00D2498B"/>
    <w:rsid w:val="00D24BDF"/>
    <w:rsid w:val="00D26702"/>
    <w:rsid w:val="00D305E6"/>
    <w:rsid w:val="00D30C97"/>
    <w:rsid w:val="00D30EFE"/>
    <w:rsid w:val="00D32DDF"/>
    <w:rsid w:val="00D34527"/>
    <w:rsid w:val="00D40CB4"/>
    <w:rsid w:val="00D42127"/>
    <w:rsid w:val="00D428AC"/>
    <w:rsid w:val="00D46A5C"/>
    <w:rsid w:val="00D47EE3"/>
    <w:rsid w:val="00D50201"/>
    <w:rsid w:val="00D5115E"/>
    <w:rsid w:val="00D51541"/>
    <w:rsid w:val="00D52735"/>
    <w:rsid w:val="00D53AFE"/>
    <w:rsid w:val="00D54C31"/>
    <w:rsid w:val="00D703C4"/>
    <w:rsid w:val="00D70E91"/>
    <w:rsid w:val="00D72995"/>
    <w:rsid w:val="00D73105"/>
    <w:rsid w:val="00D74BAC"/>
    <w:rsid w:val="00D751AF"/>
    <w:rsid w:val="00D75D2A"/>
    <w:rsid w:val="00D761F8"/>
    <w:rsid w:val="00D80769"/>
    <w:rsid w:val="00D8083A"/>
    <w:rsid w:val="00D81DEA"/>
    <w:rsid w:val="00D81EB8"/>
    <w:rsid w:val="00D8431E"/>
    <w:rsid w:val="00D848B0"/>
    <w:rsid w:val="00D86209"/>
    <w:rsid w:val="00D86A7B"/>
    <w:rsid w:val="00D91407"/>
    <w:rsid w:val="00D97392"/>
    <w:rsid w:val="00D97738"/>
    <w:rsid w:val="00D97EA1"/>
    <w:rsid w:val="00DA01DF"/>
    <w:rsid w:val="00DA5119"/>
    <w:rsid w:val="00DA54FC"/>
    <w:rsid w:val="00DA6119"/>
    <w:rsid w:val="00DA62CB"/>
    <w:rsid w:val="00DB1FEB"/>
    <w:rsid w:val="00DB7B82"/>
    <w:rsid w:val="00DC2009"/>
    <w:rsid w:val="00DC7B5E"/>
    <w:rsid w:val="00DD2DF6"/>
    <w:rsid w:val="00DD432F"/>
    <w:rsid w:val="00DD7159"/>
    <w:rsid w:val="00DE1A98"/>
    <w:rsid w:val="00DE2C5A"/>
    <w:rsid w:val="00DE5A35"/>
    <w:rsid w:val="00E03BAB"/>
    <w:rsid w:val="00E11927"/>
    <w:rsid w:val="00E124D9"/>
    <w:rsid w:val="00E155CC"/>
    <w:rsid w:val="00E1622A"/>
    <w:rsid w:val="00E1631C"/>
    <w:rsid w:val="00E21052"/>
    <w:rsid w:val="00E242F8"/>
    <w:rsid w:val="00E35094"/>
    <w:rsid w:val="00E35CB2"/>
    <w:rsid w:val="00E438C6"/>
    <w:rsid w:val="00E45744"/>
    <w:rsid w:val="00E45F75"/>
    <w:rsid w:val="00E46AA7"/>
    <w:rsid w:val="00E474E2"/>
    <w:rsid w:val="00E479E2"/>
    <w:rsid w:val="00E50AB3"/>
    <w:rsid w:val="00E51311"/>
    <w:rsid w:val="00E52546"/>
    <w:rsid w:val="00E56263"/>
    <w:rsid w:val="00E56576"/>
    <w:rsid w:val="00E57F89"/>
    <w:rsid w:val="00E63BFD"/>
    <w:rsid w:val="00E64052"/>
    <w:rsid w:val="00E6624B"/>
    <w:rsid w:val="00E705A0"/>
    <w:rsid w:val="00E74DF2"/>
    <w:rsid w:val="00E7546D"/>
    <w:rsid w:val="00E77C1A"/>
    <w:rsid w:val="00E77DA4"/>
    <w:rsid w:val="00E82BF5"/>
    <w:rsid w:val="00E85129"/>
    <w:rsid w:val="00E91000"/>
    <w:rsid w:val="00E937A8"/>
    <w:rsid w:val="00E962AD"/>
    <w:rsid w:val="00EA2AE6"/>
    <w:rsid w:val="00EA4456"/>
    <w:rsid w:val="00EA63D3"/>
    <w:rsid w:val="00EB011F"/>
    <w:rsid w:val="00EB5606"/>
    <w:rsid w:val="00EB70BE"/>
    <w:rsid w:val="00EB724B"/>
    <w:rsid w:val="00EC06D1"/>
    <w:rsid w:val="00EC0DF2"/>
    <w:rsid w:val="00EC579A"/>
    <w:rsid w:val="00EC671D"/>
    <w:rsid w:val="00ED0287"/>
    <w:rsid w:val="00ED1F7B"/>
    <w:rsid w:val="00ED50AD"/>
    <w:rsid w:val="00EE46C5"/>
    <w:rsid w:val="00EE4C37"/>
    <w:rsid w:val="00EE4C79"/>
    <w:rsid w:val="00EF7A1A"/>
    <w:rsid w:val="00F01FCE"/>
    <w:rsid w:val="00F0691E"/>
    <w:rsid w:val="00F10E87"/>
    <w:rsid w:val="00F11818"/>
    <w:rsid w:val="00F14F84"/>
    <w:rsid w:val="00F154CC"/>
    <w:rsid w:val="00F206CF"/>
    <w:rsid w:val="00F2449B"/>
    <w:rsid w:val="00F27CA5"/>
    <w:rsid w:val="00F30325"/>
    <w:rsid w:val="00F31C61"/>
    <w:rsid w:val="00F34C18"/>
    <w:rsid w:val="00F3526E"/>
    <w:rsid w:val="00F36643"/>
    <w:rsid w:val="00F37DFC"/>
    <w:rsid w:val="00F42476"/>
    <w:rsid w:val="00F442D8"/>
    <w:rsid w:val="00F4524F"/>
    <w:rsid w:val="00F46429"/>
    <w:rsid w:val="00F502BF"/>
    <w:rsid w:val="00F526C4"/>
    <w:rsid w:val="00F55268"/>
    <w:rsid w:val="00F61267"/>
    <w:rsid w:val="00F61D43"/>
    <w:rsid w:val="00F63561"/>
    <w:rsid w:val="00F643D9"/>
    <w:rsid w:val="00F64992"/>
    <w:rsid w:val="00F67294"/>
    <w:rsid w:val="00F673D8"/>
    <w:rsid w:val="00F73556"/>
    <w:rsid w:val="00F75647"/>
    <w:rsid w:val="00F83AD1"/>
    <w:rsid w:val="00F83B5B"/>
    <w:rsid w:val="00F85722"/>
    <w:rsid w:val="00F929F0"/>
    <w:rsid w:val="00FA151A"/>
    <w:rsid w:val="00FA2644"/>
    <w:rsid w:val="00FA27B7"/>
    <w:rsid w:val="00FA27ED"/>
    <w:rsid w:val="00FA3276"/>
    <w:rsid w:val="00FA4B35"/>
    <w:rsid w:val="00FA5025"/>
    <w:rsid w:val="00FA6974"/>
    <w:rsid w:val="00FB1B03"/>
    <w:rsid w:val="00FB1E46"/>
    <w:rsid w:val="00FB5575"/>
    <w:rsid w:val="00FB6EBA"/>
    <w:rsid w:val="00FC016A"/>
    <w:rsid w:val="00FC24DC"/>
    <w:rsid w:val="00FC300B"/>
    <w:rsid w:val="00FD1C12"/>
    <w:rsid w:val="00FD5674"/>
    <w:rsid w:val="00FE0190"/>
    <w:rsid w:val="00FE3220"/>
    <w:rsid w:val="00FE42A1"/>
    <w:rsid w:val="00FE4954"/>
    <w:rsid w:val="00FE688D"/>
    <w:rsid w:val="00FE7109"/>
    <w:rsid w:val="00FF01CE"/>
    <w:rsid w:val="00FF56E1"/>
    <w:rsid w:val="00FF6410"/>
    <w:rsid w:val="00FF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0"/>
    <w:next w:val="a1"/>
    <w:qFormat/>
    <w:pPr>
      <w:spacing w:before="120"/>
      <w:outlineLvl w:val="3"/>
    </w:pPr>
    <w:rPr>
      <w:rFonts w:ascii="Liberation Serif" w:eastAsia="Segoe UI" w:hAnsi="Liberation Serif" w:cs="Tahoma"/>
      <w:b/>
      <w:bCs/>
      <w:sz w:val="24"/>
      <w:szCs w:val="24"/>
    </w:rPr>
  </w:style>
  <w:style w:type="paragraph" w:styleId="6">
    <w:name w:val="heading 6"/>
    <w:basedOn w:val="a0"/>
    <w:next w:val="a1"/>
    <w:qFormat/>
    <w:pPr>
      <w:spacing w:before="60" w:after="60"/>
      <w:outlineLvl w:val="5"/>
    </w:pPr>
    <w:rPr>
      <w:rFonts w:ascii="Liberation Serif" w:eastAsia="Segoe UI" w:hAnsi="Liberation Serif" w:cs="Tahoma"/>
      <w:b/>
      <w:bCs/>
      <w:sz w:val="14"/>
      <w:szCs w:val="1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page number"/>
    <w:basedOn w:val="a2"/>
    <w:qFormat/>
  </w:style>
  <w:style w:type="character" w:customStyle="1" w:styleId="20">
    <w:name w:val="Основной текст 2 Знак"/>
    <w:basedOn w:val="a2"/>
    <w:qFormat/>
    <w:rPr>
      <w:b/>
      <w:bCs/>
      <w:sz w:val="26"/>
      <w:szCs w:val="24"/>
    </w:rPr>
  </w:style>
  <w:style w:type="character" w:customStyle="1" w:styleId="FontStyle12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apple-converted-space">
    <w:name w:val="apple-converted-space"/>
    <w:qFormat/>
  </w:style>
  <w:style w:type="character" w:customStyle="1" w:styleId="a6">
    <w:name w:val="Обычный (веб) Знак"/>
    <w:qFormat/>
    <w:rPr>
      <w:sz w:val="24"/>
      <w:lang w:val="ru-RU"/>
    </w:rPr>
  </w:style>
  <w:style w:type="character" w:customStyle="1" w:styleId="nobr">
    <w:name w:val="nobr"/>
    <w:basedOn w:val="a2"/>
    <w:qFormat/>
  </w:style>
  <w:style w:type="character" w:customStyle="1" w:styleId="ConsPlusNormal">
    <w:name w:val="ConsPlusNormal Знак"/>
    <w:qFormat/>
    <w:rPr>
      <w:sz w:val="28"/>
      <w:szCs w:val="28"/>
    </w:rPr>
  </w:style>
  <w:style w:type="character" w:customStyle="1" w:styleId="a7">
    <w:name w:val="Основной текст Знак"/>
    <w:basedOn w:val="a2"/>
    <w:uiPriority w:val="99"/>
    <w:qFormat/>
    <w:rPr>
      <w:sz w:val="32"/>
      <w:szCs w:val="24"/>
    </w:rPr>
  </w:style>
  <w:style w:type="character" w:customStyle="1" w:styleId="a8">
    <w:name w:val="Текст выноски Знак"/>
    <w:basedOn w:val="a2"/>
    <w:uiPriority w:val="99"/>
    <w:qFormat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2"/>
    <w:qFormat/>
  </w:style>
  <w:style w:type="character" w:customStyle="1" w:styleId="a9">
    <w:name w:val="Верхний колонтитул Знак"/>
    <w:basedOn w:val="a2"/>
    <w:uiPriority w:val="99"/>
    <w:qFormat/>
    <w:rPr>
      <w:sz w:val="24"/>
      <w:szCs w:val="24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a">
    <w:name w:val="Маркеры"/>
    <w:qFormat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1">
    <w:name w:val="Body Text"/>
    <w:basedOn w:val="a"/>
    <w:uiPriority w:val="99"/>
    <w:pPr>
      <w:jc w:val="both"/>
    </w:pPr>
    <w:rPr>
      <w:sz w:val="32"/>
    </w:rPr>
  </w:style>
  <w:style w:type="paragraph" w:styleId="ab">
    <w:name w:val="List"/>
    <w:basedOn w:val="a1"/>
    <w:rPr>
      <w:rFonts w:cs="Arial"/>
    </w:rPr>
  </w:style>
  <w:style w:type="paragraph" w:styleId="ac">
    <w:name w:val="caption"/>
    <w:basedOn w:val="a"/>
    <w:uiPriority w:val="35"/>
    <w:qFormat/>
    <w:pPr>
      <w:suppressLineNumbers/>
      <w:spacing w:before="120" w:after="120"/>
    </w:pPr>
    <w:rPr>
      <w:rFonts w:cs="Arial"/>
      <w:i/>
      <w:iCs/>
    </w:rPr>
  </w:style>
  <w:style w:type="paragraph" w:styleId="ad">
    <w:name w:val="index heading"/>
    <w:basedOn w:val="a"/>
    <w:qFormat/>
    <w:pPr>
      <w:suppressLineNumbers/>
    </w:pPr>
    <w:rPr>
      <w:rFonts w:cs="Arial"/>
    </w:rPr>
  </w:style>
  <w:style w:type="paragraph" w:styleId="21">
    <w:name w:val="Body Text 2"/>
    <w:basedOn w:val="a"/>
    <w:qFormat/>
    <w:pPr>
      <w:jc w:val="both"/>
    </w:pPr>
    <w:rPr>
      <w:b/>
      <w:bCs/>
      <w:sz w:val="26"/>
    </w:rPr>
  </w:style>
  <w:style w:type="paragraph" w:styleId="30">
    <w:name w:val="Body Text 3"/>
    <w:basedOn w:val="a"/>
    <w:qFormat/>
    <w:pPr>
      <w:jc w:val="both"/>
    </w:pPr>
    <w:rPr>
      <w:sz w:val="26"/>
    </w:r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f0">
    <w:name w:val="Body Text Indent"/>
    <w:basedOn w:val="a"/>
    <w:link w:val="af1"/>
    <w:uiPriority w:val="99"/>
    <w:pPr>
      <w:ind w:firstLine="540"/>
      <w:jc w:val="both"/>
    </w:pPr>
    <w:rPr>
      <w:sz w:val="26"/>
    </w:rPr>
  </w:style>
  <w:style w:type="paragraph" w:styleId="af2">
    <w:name w:val="footer"/>
    <w:basedOn w:val="a"/>
    <w:link w:val="af3"/>
    <w:uiPriority w:val="99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link w:val="23"/>
    <w:uiPriority w:val="99"/>
    <w:qFormat/>
    <w:pPr>
      <w:ind w:firstLine="705"/>
    </w:pPr>
    <w:rPr>
      <w:sz w:val="28"/>
    </w:rPr>
  </w:style>
  <w:style w:type="paragraph" w:customStyle="1" w:styleId="af4">
    <w:name w:val="???????"/>
    <w:qFormat/>
  </w:style>
  <w:style w:type="paragraph" w:styleId="af5">
    <w:name w:val="Normal (Web)"/>
    <w:basedOn w:val="a"/>
    <w:uiPriority w:val="99"/>
    <w:qFormat/>
    <w:pPr>
      <w:spacing w:before="280" w:after="280"/>
    </w:pPr>
  </w:style>
  <w:style w:type="paragraph" w:customStyle="1" w:styleId="ConsPlusNormal0">
    <w:name w:val="ConsPlusNormal"/>
    <w:qFormat/>
    <w:rPr>
      <w:sz w:val="28"/>
      <w:szCs w:val="28"/>
    </w:rPr>
  </w:style>
  <w:style w:type="paragraph" w:styleId="af6">
    <w:name w:val="List Paragraph"/>
    <w:aliases w:val="ПАРАГРАФ,Абзац списка3,Абзац списка11,Абзац списка2,Цветной список - Акцент 11,СПИСОК,Второй абзац списка,Абзац списка111,Абзац списка для документа,Нумерация,Bullet List,FooterText,numbered,Paragraphe de liste1,lp1,Bullet 1,List Paragraph"/>
    <w:basedOn w:val="a"/>
    <w:link w:val="af7"/>
    <w:uiPriority w:val="34"/>
    <w:qFormat/>
    <w:pPr>
      <w:spacing w:after="200"/>
      <w:ind w:left="720"/>
      <w:contextualSpacing/>
    </w:pPr>
    <w:rPr>
      <w:sz w:val="28"/>
      <w:lang w:eastAsia="zh-CN"/>
    </w:rPr>
  </w:style>
  <w:style w:type="paragraph" w:customStyle="1" w:styleId="210">
    <w:name w:val="Основной текст с отступом 21"/>
    <w:basedOn w:val="a"/>
    <w:qFormat/>
    <w:pPr>
      <w:spacing w:after="120"/>
      <w:ind w:firstLine="720"/>
      <w:jc w:val="center"/>
    </w:pPr>
    <w:rPr>
      <w:b/>
      <w:sz w:val="28"/>
      <w:szCs w:val="20"/>
      <w:lang w:eastAsia="ar-SA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styleId="af8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af9">
    <w:name w:val="Balloon Text"/>
    <w:basedOn w:val="a"/>
    <w:uiPriority w:val="99"/>
    <w:qFormat/>
    <w:rPr>
      <w:rFonts w:ascii="Tahoma" w:hAnsi="Tahoma" w:cs="Tahoma"/>
      <w:sz w:val="16"/>
      <w:szCs w:val="16"/>
    </w:rPr>
  </w:style>
  <w:style w:type="paragraph" w:customStyle="1" w:styleId="afa">
    <w:name w:val="Содержимое врезки"/>
    <w:basedOn w:val="a"/>
    <w:qFormat/>
  </w:style>
  <w:style w:type="paragraph" w:customStyle="1" w:styleId="afb">
    <w:name w:val="Содержимое таблицы"/>
    <w:basedOn w:val="a"/>
    <w:qFormat/>
    <w:pPr>
      <w:widowControl w:val="0"/>
      <w:suppressLineNumbers/>
    </w:pPr>
  </w:style>
  <w:style w:type="paragraph" w:styleId="31">
    <w:name w:val="Body Text Indent 3"/>
    <w:basedOn w:val="a"/>
    <w:qFormat/>
    <w:pPr>
      <w:spacing w:line="360" w:lineRule="auto"/>
      <w:ind w:firstLine="720"/>
      <w:jc w:val="both"/>
    </w:pPr>
    <w:rPr>
      <w:rFonts w:ascii="Arial Narrow" w:hAnsi="Arial Narrow"/>
      <w:bCs/>
    </w:rPr>
  </w:style>
  <w:style w:type="paragraph" w:customStyle="1" w:styleId="Standard">
    <w:name w:val="Standard"/>
    <w:qFormat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numbering" w:customStyle="1" w:styleId="10">
    <w:name w:val="Нет списка1"/>
    <w:next w:val="a4"/>
    <w:uiPriority w:val="99"/>
    <w:semiHidden/>
    <w:unhideWhenUsed/>
    <w:rsid w:val="001A55BF"/>
  </w:style>
  <w:style w:type="paragraph" w:customStyle="1" w:styleId="afc">
    <w:name w:val="Знак Знак Знак Знак Знак Знак Знак Знак Знак Знак Знак Знак Знак Знак Знак Знак"/>
    <w:basedOn w:val="a"/>
    <w:autoRedefine/>
    <w:rsid w:val="001A55BF"/>
    <w:pPr>
      <w:suppressAutoHyphens w:val="0"/>
      <w:spacing w:after="160" w:line="240" w:lineRule="exact"/>
    </w:pPr>
    <w:rPr>
      <w:sz w:val="20"/>
      <w:szCs w:val="20"/>
    </w:rPr>
  </w:style>
  <w:style w:type="character" w:customStyle="1" w:styleId="af3">
    <w:name w:val="Нижний колонтитул Знак"/>
    <w:basedOn w:val="a2"/>
    <w:link w:val="af2"/>
    <w:uiPriority w:val="99"/>
    <w:rsid w:val="001A55BF"/>
    <w:rPr>
      <w:sz w:val="24"/>
      <w:szCs w:val="24"/>
    </w:rPr>
  </w:style>
  <w:style w:type="paragraph" w:customStyle="1" w:styleId="western">
    <w:name w:val="western"/>
    <w:basedOn w:val="a"/>
    <w:rsid w:val="001A55BF"/>
    <w:pPr>
      <w:suppressAutoHyphens w:val="0"/>
      <w:spacing w:before="100" w:beforeAutospacing="1" w:after="100" w:afterAutospacing="1"/>
    </w:pPr>
  </w:style>
  <w:style w:type="character" w:customStyle="1" w:styleId="af1">
    <w:name w:val="Основной текст с отступом Знак"/>
    <w:basedOn w:val="a2"/>
    <w:link w:val="af0"/>
    <w:uiPriority w:val="99"/>
    <w:rsid w:val="001A55BF"/>
    <w:rPr>
      <w:sz w:val="26"/>
      <w:szCs w:val="24"/>
    </w:rPr>
  </w:style>
  <w:style w:type="character" w:customStyle="1" w:styleId="23">
    <w:name w:val="Основной текст с отступом 2 Знак"/>
    <w:basedOn w:val="a2"/>
    <w:link w:val="22"/>
    <w:uiPriority w:val="99"/>
    <w:rsid w:val="001A55BF"/>
    <w:rPr>
      <w:sz w:val="28"/>
      <w:szCs w:val="24"/>
    </w:rPr>
  </w:style>
  <w:style w:type="character" w:customStyle="1" w:styleId="af7">
    <w:name w:val="Абзац списка Знак"/>
    <w:aliases w:val="ПАРАГРАФ Знак,Абзац списка3 Знак,Абзац списка11 Знак,Абзац списка2 Знак,Цветной список - Акцент 11 Знак,СПИСОК Знак,Второй абзац списка Знак,Абзац списка111 Знак,Абзац списка для документа Знак,Нумерация Знак,Bullet List Знак,lp1 Знак"/>
    <w:link w:val="af6"/>
    <w:uiPriority w:val="34"/>
    <w:locked/>
    <w:rsid w:val="001A55BF"/>
    <w:rPr>
      <w:sz w:val="28"/>
      <w:szCs w:val="24"/>
      <w:lang w:eastAsia="zh-CN"/>
    </w:rPr>
  </w:style>
  <w:style w:type="paragraph" w:customStyle="1" w:styleId="ConsNonformat">
    <w:name w:val="ConsNonformat"/>
    <w:qFormat/>
    <w:rsid w:val="00910A6E"/>
    <w:pPr>
      <w:widowControl w:val="0"/>
    </w:pPr>
    <w:rPr>
      <w:rFonts w:ascii="Courier New" w:hAnsi="Courier New" w:cs="Courier New"/>
      <w:sz w:val="24"/>
      <w:lang w:eastAsia="zh-CN"/>
    </w:rPr>
  </w:style>
  <w:style w:type="character" w:styleId="afd">
    <w:name w:val="Strong"/>
    <w:basedOn w:val="a2"/>
    <w:uiPriority w:val="22"/>
    <w:qFormat/>
    <w:rsid w:val="00CC07FE"/>
    <w:rPr>
      <w:b/>
      <w:bCs/>
    </w:rPr>
  </w:style>
  <w:style w:type="character" w:styleId="afe">
    <w:name w:val="Hyperlink"/>
    <w:basedOn w:val="a2"/>
    <w:uiPriority w:val="99"/>
    <w:unhideWhenUsed/>
    <w:rsid w:val="00C64BE4"/>
    <w:rPr>
      <w:color w:val="0000FF" w:themeColor="hyperlink"/>
      <w:u w:val="single"/>
    </w:rPr>
  </w:style>
  <w:style w:type="paragraph" w:styleId="aff">
    <w:name w:val="Subtitle"/>
    <w:basedOn w:val="a"/>
    <w:link w:val="aff0"/>
    <w:qFormat/>
    <w:rsid w:val="00E6624B"/>
    <w:pPr>
      <w:suppressAutoHyphens w:val="0"/>
      <w:jc w:val="center"/>
    </w:pPr>
    <w:rPr>
      <w:sz w:val="32"/>
      <w:szCs w:val="20"/>
    </w:rPr>
  </w:style>
  <w:style w:type="character" w:customStyle="1" w:styleId="aff0">
    <w:name w:val="Подзаголовок Знак"/>
    <w:basedOn w:val="a2"/>
    <w:link w:val="aff"/>
    <w:rsid w:val="00E6624B"/>
    <w:rPr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0"/>
    <w:next w:val="a1"/>
    <w:qFormat/>
    <w:pPr>
      <w:spacing w:before="120"/>
      <w:outlineLvl w:val="3"/>
    </w:pPr>
    <w:rPr>
      <w:rFonts w:ascii="Liberation Serif" w:eastAsia="Segoe UI" w:hAnsi="Liberation Serif" w:cs="Tahoma"/>
      <w:b/>
      <w:bCs/>
      <w:sz w:val="24"/>
      <w:szCs w:val="24"/>
    </w:rPr>
  </w:style>
  <w:style w:type="paragraph" w:styleId="6">
    <w:name w:val="heading 6"/>
    <w:basedOn w:val="a0"/>
    <w:next w:val="a1"/>
    <w:qFormat/>
    <w:pPr>
      <w:spacing w:before="60" w:after="60"/>
      <w:outlineLvl w:val="5"/>
    </w:pPr>
    <w:rPr>
      <w:rFonts w:ascii="Liberation Serif" w:eastAsia="Segoe UI" w:hAnsi="Liberation Serif" w:cs="Tahoma"/>
      <w:b/>
      <w:bCs/>
      <w:sz w:val="14"/>
      <w:szCs w:val="1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page number"/>
    <w:basedOn w:val="a2"/>
    <w:qFormat/>
  </w:style>
  <w:style w:type="character" w:customStyle="1" w:styleId="20">
    <w:name w:val="Основной текст 2 Знак"/>
    <w:basedOn w:val="a2"/>
    <w:qFormat/>
    <w:rPr>
      <w:b/>
      <w:bCs/>
      <w:sz w:val="26"/>
      <w:szCs w:val="24"/>
    </w:rPr>
  </w:style>
  <w:style w:type="character" w:customStyle="1" w:styleId="FontStyle12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apple-converted-space">
    <w:name w:val="apple-converted-space"/>
    <w:qFormat/>
  </w:style>
  <w:style w:type="character" w:customStyle="1" w:styleId="a6">
    <w:name w:val="Обычный (веб) Знак"/>
    <w:qFormat/>
    <w:rPr>
      <w:sz w:val="24"/>
      <w:lang w:val="ru-RU"/>
    </w:rPr>
  </w:style>
  <w:style w:type="character" w:customStyle="1" w:styleId="nobr">
    <w:name w:val="nobr"/>
    <w:basedOn w:val="a2"/>
    <w:qFormat/>
  </w:style>
  <w:style w:type="character" w:customStyle="1" w:styleId="ConsPlusNormal">
    <w:name w:val="ConsPlusNormal Знак"/>
    <w:qFormat/>
    <w:rPr>
      <w:sz w:val="28"/>
      <w:szCs w:val="28"/>
    </w:rPr>
  </w:style>
  <w:style w:type="character" w:customStyle="1" w:styleId="a7">
    <w:name w:val="Основной текст Знак"/>
    <w:basedOn w:val="a2"/>
    <w:uiPriority w:val="99"/>
    <w:qFormat/>
    <w:rPr>
      <w:sz w:val="32"/>
      <w:szCs w:val="24"/>
    </w:rPr>
  </w:style>
  <w:style w:type="character" w:customStyle="1" w:styleId="a8">
    <w:name w:val="Текст выноски Знак"/>
    <w:basedOn w:val="a2"/>
    <w:uiPriority w:val="99"/>
    <w:qFormat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2"/>
    <w:qFormat/>
  </w:style>
  <w:style w:type="character" w:customStyle="1" w:styleId="a9">
    <w:name w:val="Верхний колонтитул Знак"/>
    <w:basedOn w:val="a2"/>
    <w:uiPriority w:val="99"/>
    <w:qFormat/>
    <w:rPr>
      <w:sz w:val="24"/>
      <w:szCs w:val="24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a">
    <w:name w:val="Маркеры"/>
    <w:qFormat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1">
    <w:name w:val="Body Text"/>
    <w:basedOn w:val="a"/>
    <w:uiPriority w:val="99"/>
    <w:pPr>
      <w:jc w:val="both"/>
    </w:pPr>
    <w:rPr>
      <w:sz w:val="32"/>
    </w:rPr>
  </w:style>
  <w:style w:type="paragraph" w:styleId="ab">
    <w:name w:val="List"/>
    <w:basedOn w:val="a1"/>
    <w:rPr>
      <w:rFonts w:cs="Arial"/>
    </w:rPr>
  </w:style>
  <w:style w:type="paragraph" w:styleId="ac">
    <w:name w:val="caption"/>
    <w:basedOn w:val="a"/>
    <w:uiPriority w:val="35"/>
    <w:qFormat/>
    <w:pPr>
      <w:suppressLineNumbers/>
      <w:spacing w:before="120" w:after="120"/>
    </w:pPr>
    <w:rPr>
      <w:rFonts w:cs="Arial"/>
      <w:i/>
      <w:iCs/>
    </w:rPr>
  </w:style>
  <w:style w:type="paragraph" w:styleId="ad">
    <w:name w:val="index heading"/>
    <w:basedOn w:val="a"/>
    <w:qFormat/>
    <w:pPr>
      <w:suppressLineNumbers/>
    </w:pPr>
    <w:rPr>
      <w:rFonts w:cs="Arial"/>
    </w:rPr>
  </w:style>
  <w:style w:type="paragraph" w:styleId="21">
    <w:name w:val="Body Text 2"/>
    <w:basedOn w:val="a"/>
    <w:qFormat/>
    <w:pPr>
      <w:jc w:val="both"/>
    </w:pPr>
    <w:rPr>
      <w:b/>
      <w:bCs/>
      <w:sz w:val="26"/>
    </w:rPr>
  </w:style>
  <w:style w:type="paragraph" w:styleId="30">
    <w:name w:val="Body Text 3"/>
    <w:basedOn w:val="a"/>
    <w:qFormat/>
    <w:pPr>
      <w:jc w:val="both"/>
    </w:pPr>
    <w:rPr>
      <w:sz w:val="26"/>
    </w:r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f0">
    <w:name w:val="Body Text Indent"/>
    <w:basedOn w:val="a"/>
    <w:link w:val="af1"/>
    <w:uiPriority w:val="99"/>
    <w:pPr>
      <w:ind w:firstLine="540"/>
      <w:jc w:val="both"/>
    </w:pPr>
    <w:rPr>
      <w:sz w:val="26"/>
    </w:rPr>
  </w:style>
  <w:style w:type="paragraph" w:styleId="af2">
    <w:name w:val="footer"/>
    <w:basedOn w:val="a"/>
    <w:link w:val="af3"/>
    <w:uiPriority w:val="99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link w:val="23"/>
    <w:uiPriority w:val="99"/>
    <w:qFormat/>
    <w:pPr>
      <w:ind w:firstLine="705"/>
    </w:pPr>
    <w:rPr>
      <w:sz w:val="28"/>
    </w:rPr>
  </w:style>
  <w:style w:type="paragraph" w:customStyle="1" w:styleId="af4">
    <w:name w:val="???????"/>
    <w:qFormat/>
  </w:style>
  <w:style w:type="paragraph" w:styleId="af5">
    <w:name w:val="Normal (Web)"/>
    <w:basedOn w:val="a"/>
    <w:uiPriority w:val="99"/>
    <w:qFormat/>
    <w:pPr>
      <w:spacing w:before="280" w:after="280"/>
    </w:pPr>
  </w:style>
  <w:style w:type="paragraph" w:customStyle="1" w:styleId="ConsPlusNormal0">
    <w:name w:val="ConsPlusNormal"/>
    <w:qFormat/>
    <w:rPr>
      <w:sz w:val="28"/>
      <w:szCs w:val="28"/>
    </w:rPr>
  </w:style>
  <w:style w:type="paragraph" w:styleId="af6">
    <w:name w:val="List Paragraph"/>
    <w:aliases w:val="ПАРАГРАФ,Абзац списка3,Абзац списка11,Абзац списка2,Цветной список - Акцент 11,СПИСОК,Второй абзац списка,Абзац списка111,Абзац списка для документа,Нумерация,Bullet List,FooterText,numbered,Paragraphe de liste1,lp1,Bullet 1,List Paragraph"/>
    <w:basedOn w:val="a"/>
    <w:link w:val="af7"/>
    <w:uiPriority w:val="34"/>
    <w:qFormat/>
    <w:pPr>
      <w:spacing w:after="200"/>
      <w:ind w:left="720"/>
      <w:contextualSpacing/>
    </w:pPr>
    <w:rPr>
      <w:sz w:val="28"/>
      <w:lang w:eastAsia="zh-CN"/>
    </w:rPr>
  </w:style>
  <w:style w:type="paragraph" w:customStyle="1" w:styleId="210">
    <w:name w:val="Основной текст с отступом 21"/>
    <w:basedOn w:val="a"/>
    <w:qFormat/>
    <w:pPr>
      <w:spacing w:after="120"/>
      <w:ind w:firstLine="720"/>
      <w:jc w:val="center"/>
    </w:pPr>
    <w:rPr>
      <w:b/>
      <w:sz w:val="28"/>
      <w:szCs w:val="20"/>
      <w:lang w:eastAsia="ar-SA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styleId="af8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af9">
    <w:name w:val="Balloon Text"/>
    <w:basedOn w:val="a"/>
    <w:uiPriority w:val="99"/>
    <w:qFormat/>
    <w:rPr>
      <w:rFonts w:ascii="Tahoma" w:hAnsi="Tahoma" w:cs="Tahoma"/>
      <w:sz w:val="16"/>
      <w:szCs w:val="16"/>
    </w:rPr>
  </w:style>
  <w:style w:type="paragraph" w:customStyle="1" w:styleId="afa">
    <w:name w:val="Содержимое врезки"/>
    <w:basedOn w:val="a"/>
    <w:qFormat/>
  </w:style>
  <w:style w:type="paragraph" w:customStyle="1" w:styleId="afb">
    <w:name w:val="Содержимое таблицы"/>
    <w:basedOn w:val="a"/>
    <w:qFormat/>
    <w:pPr>
      <w:widowControl w:val="0"/>
      <w:suppressLineNumbers/>
    </w:pPr>
  </w:style>
  <w:style w:type="paragraph" w:styleId="31">
    <w:name w:val="Body Text Indent 3"/>
    <w:basedOn w:val="a"/>
    <w:qFormat/>
    <w:pPr>
      <w:spacing w:line="360" w:lineRule="auto"/>
      <w:ind w:firstLine="720"/>
      <w:jc w:val="both"/>
    </w:pPr>
    <w:rPr>
      <w:rFonts w:ascii="Arial Narrow" w:hAnsi="Arial Narrow"/>
      <w:bCs/>
    </w:rPr>
  </w:style>
  <w:style w:type="paragraph" w:customStyle="1" w:styleId="Standard">
    <w:name w:val="Standard"/>
    <w:qFormat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numbering" w:customStyle="1" w:styleId="10">
    <w:name w:val="Нет списка1"/>
    <w:next w:val="a4"/>
    <w:uiPriority w:val="99"/>
    <w:semiHidden/>
    <w:unhideWhenUsed/>
    <w:rsid w:val="001A55BF"/>
  </w:style>
  <w:style w:type="paragraph" w:customStyle="1" w:styleId="afc">
    <w:name w:val="Знак Знак Знак Знак Знак Знак Знак Знак Знак Знак Знак Знак Знак Знак Знак Знак"/>
    <w:basedOn w:val="a"/>
    <w:autoRedefine/>
    <w:rsid w:val="001A55BF"/>
    <w:pPr>
      <w:suppressAutoHyphens w:val="0"/>
      <w:spacing w:after="160" w:line="240" w:lineRule="exact"/>
    </w:pPr>
    <w:rPr>
      <w:sz w:val="20"/>
      <w:szCs w:val="20"/>
    </w:rPr>
  </w:style>
  <w:style w:type="character" w:customStyle="1" w:styleId="af3">
    <w:name w:val="Нижний колонтитул Знак"/>
    <w:basedOn w:val="a2"/>
    <w:link w:val="af2"/>
    <w:uiPriority w:val="99"/>
    <w:rsid w:val="001A55BF"/>
    <w:rPr>
      <w:sz w:val="24"/>
      <w:szCs w:val="24"/>
    </w:rPr>
  </w:style>
  <w:style w:type="paragraph" w:customStyle="1" w:styleId="western">
    <w:name w:val="western"/>
    <w:basedOn w:val="a"/>
    <w:rsid w:val="001A55BF"/>
    <w:pPr>
      <w:suppressAutoHyphens w:val="0"/>
      <w:spacing w:before="100" w:beforeAutospacing="1" w:after="100" w:afterAutospacing="1"/>
    </w:pPr>
  </w:style>
  <w:style w:type="character" w:customStyle="1" w:styleId="af1">
    <w:name w:val="Основной текст с отступом Знак"/>
    <w:basedOn w:val="a2"/>
    <w:link w:val="af0"/>
    <w:uiPriority w:val="99"/>
    <w:rsid w:val="001A55BF"/>
    <w:rPr>
      <w:sz w:val="26"/>
      <w:szCs w:val="24"/>
    </w:rPr>
  </w:style>
  <w:style w:type="character" w:customStyle="1" w:styleId="23">
    <w:name w:val="Основной текст с отступом 2 Знак"/>
    <w:basedOn w:val="a2"/>
    <w:link w:val="22"/>
    <w:uiPriority w:val="99"/>
    <w:rsid w:val="001A55BF"/>
    <w:rPr>
      <w:sz w:val="28"/>
      <w:szCs w:val="24"/>
    </w:rPr>
  </w:style>
  <w:style w:type="character" w:customStyle="1" w:styleId="af7">
    <w:name w:val="Абзац списка Знак"/>
    <w:aliases w:val="ПАРАГРАФ Знак,Абзац списка3 Знак,Абзац списка11 Знак,Абзац списка2 Знак,Цветной список - Акцент 11 Знак,СПИСОК Знак,Второй абзац списка Знак,Абзац списка111 Знак,Абзац списка для документа Знак,Нумерация Знак,Bullet List Знак,lp1 Знак"/>
    <w:link w:val="af6"/>
    <w:uiPriority w:val="34"/>
    <w:locked/>
    <w:rsid w:val="001A55BF"/>
    <w:rPr>
      <w:sz w:val="28"/>
      <w:szCs w:val="24"/>
      <w:lang w:eastAsia="zh-CN"/>
    </w:rPr>
  </w:style>
  <w:style w:type="paragraph" w:customStyle="1" w:styleId="ConsNonformat">
    <w:name w:val="ConsNonformat"/>
    <w:qFormat/>
    <w:rsid w:val="00910A6E"/>
    <w:pPr>
      <w:widowControl w:val="0"/>
    </w:pPr>
    <w:rPr>
      <w:rFonts w:ascii="Courier New" w:hAnsi="Courier New" w:cs="Courier New"/>
      <w:sz w:val="24"/>
      <w:lang w:eastAsia="zh-CN"/>
    </w:rPr>
  </w:style>
  <w:style w:type="character" w:styleId="afd">
    <w:name w:val="Strong"/>
    <w:basedOn w:val="a2"/>
    <w:uiPriority w:val="22"/>
    <w:qFormat/>
    <w:rsid w:val="00CC07FE"/>
    <w:rPr>
      <w:b/>
      <w:bCs/>
    </w:rPr>
  </w:style>
  <w:style w:type="character" w:styleId="afe">
    <w:name w:val="Hyperlink"/>
    <w:basedOn w:val="a2"/>
    <w:uiPriority w:val="99"/>
    <w:unhideWhenUsed/>
    <w:rsid w:val="00C64BE4"/>
    <w:rPr>
      <w:color w:val="0000FF" w:themeColor="hyperlink"/>
      <w:u w:val="single"/>
    </w:rPr>
  </w:style>
  <w:style w:type="paragraph" w:styleId="aff">
    <w:name w:val="Subtitle"/>
    <w:basedOn w:val="a"/>
    <w:link w:val="aff0"/>
    <w:qFormat/>
    <w:rsid w:val="00E6624B"/>
    <w:pPr>
      <w:suppressAutoHyphens w:val="0"/>
      <w:jc w:val="center"/>
    </w:pPr>
    <w:rPr>
      <w:sz w:val="32"/>
      <w:szCs w:val="20"/>
    </w:rPr>
  </w:style>
  <w:style w:type="character" w:customStyle="1" w:styleId="aff0">
    <w:name w:val="Подзаголовок Знак"/>
    <w:basedOn w:val="a2"/>
    <w:link w:val="aff"/>
    <w:rsid w:val="00E6624B"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824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59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686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1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2517984288741663E-2"/>
          <c:y val="0.24841932993669946"/>
          <c:w val="0.81585339807207669"/>
          <c:h val="0.65907920333488001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отгруженных товаров собственного производства, выполнено работ и услуг собственными силами по всем видам экономической деятельности, млн.  руб.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4.6275768926942393E-4"/>
                  <c:y val="-0.1982920814143515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6642968172667738E-3"/>
                  <c:y val="-0.2551153369979695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3196952322707237E-2"/>
                  <c:y val="-0.3040360520972614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361567668119155E-3"/>
                  <c:y val="-0.3005318674788293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7248426470962974E-3"/>
                  <c:y val="-0.3369064527311444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2.5680068137178243E-3"/>
                  <c:y val="-0.3243233808971853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1.6186733939810925E-2"/>
                  <c:y val="-0.3322458277620958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5.8421017761129367E-2"/>
                  <c:y val="-0.3272710345169117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Лист1!$A$2:$A$7</c:f>
              <c:numCache>
                <c:formatCode>General</c:formatCode>
                <c:ptCount val="6"/>
                <c:pt idx="0">
                  <c:v>2023</c:v>
                </c:pt>
                <c:pt idx="1">
                  <c:v>2024</c:v>
                </c:pt>
                <c:pt idx="2">
                  <c:v>2025</c:v>
                </c:pt>
                <c:pt idx="3">
                  <c:v>2026</c:v>
                </c:pt>
                <c:pt idx="4">
                  <c:v>2027</c:v>
                </c:pt>
                <c:pt idx="5">
                  <c:v>2028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19238.3</c:v>
                </c:pt>
                <c:pt idx="1">
                  <c:v>26330.1</c:v>
                </c:pt>
                <c:pt idx="2">
                  <c:v>28070.6</c:v>
                </c:pt>
                <c:pt idx="3">
                  <c:v>30007.5</c:v>
                </c:pt>
                <c:pt idx="4">
                  <c:v>32078.1</c:v>
                </c:pt>
                <c:pt idx="5">
                  <c:v>34291.4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19044864"/>
        <c:axId val="254185856"/>
      </c:barChart>
      <c:catAx>
        <c:axId val="2190448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54185856"/>
        <c:crosses val="autoZero"/>
        <c:auto val="1"/>
        <c:lblAlgn val="ctr"/>
        <c:lblOffset val="100"/>
        <c:noMultiLvlLbl val="0"/>
      </c:catAx>
      <c:valAx>
        <c:axId val="2541858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1904486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 b="0"/>
            </a:pPr>
            <a:r>
              <a:rPr lang="ru-RU" sz="1200" b="0">
                <a:latin typeface="Times New Roman" pitchFamily="18" charset="0"/>
                <a:cs typeface="Times New Roman" pitchFamily="18" charset="0"/>
              </a:rPr>
              <a:t>Объем инвестиций в основной капитал организаций                      (без учета субъектов малого предпринимательста)</a:t>
            </a:r>
          </a:p>
          <a:p>
            <a:pPr>
              <a:defRPr sz="1400" b="0"/>
            </a:pPr>
            <a:r>
              <a:rPr lang="ru-RU" sz="1200" b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1200" b="0" i="1">
                <a:latin typeface="Times New Roman" pitchFamily="18" charset="0"/>
                <a:cs typeface="Times New Roman" pitchFamily="18" charset="0"/>
              </a:rPr>
              <a:t>(в фактически действовавших ценах, млн. рублей)</a:t>
            </a:r>
          </a:p>
        </c:rich>
      </c:tx>
      <c:layout>
        <c:manualLayout>
          <c:xMode val="edge"/>
          <c:yMode val="edge"/>
          <c:x val="0.21227585169054547"/>
          <c:y val="4.0784008462820466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8.5566783072857866E-2"/>
          <c:y val="0.3516984521421514"/>
          <c:w val="0.89419712923742856"/>
          <c:h val="0.51115755017314868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Инвестиции в основной капитал организаций (в фактически действовавших ценах, млн. рублей)</c:v>
                </c:pt>
              </c:strCache>
            </c:strRef>
          </c:tx>
          <c:dLbls>
            <c:dLbl>
              <c:idx val="0"/>
              <c:layout>
                <c:manualLayout>
                  <c:x val="-6.8515277940889144E-2"/>
                  <c:y val="-6.282287303551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7453625632377737E-2"/>
                  <c:y val="-3.54879594423320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8542532520703056E-2"/>
                  <c:y val="-5.75523686915561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3962900505902203E-2"/>
                  <c:y val="4.77414847858846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2908309681446594E-2"/>
                  <c:y val="-3.75971039593781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6423060647139712E-2"/>
                  <c:y val="-3.97766404315793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018647121049181E-2"/>
                  <c:y val="7.05032783449598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6.0708263069139963E-2"/>
                  <c:y val="-8.11153358681875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Лист1!$A$2:$A$7</c:f>
              <c:strCache>
                <c:ptCount val="6"/>
                <c:pt idx="0">
                  <c:v>2023 год</c:v>
                </c:pt>
                <c:pt idx="1">
                  <c:v>2024 год</c:v>
                </c:pt>
                <c:pt idx="2">
                  <c:v>2025 год</c:v>
                </c:pt>
                <c:pt idx="3">
                  <c:v>2026 год</c:v>
                </c:pt>
                <c:pt idx="4">
                  <c:v>2027 год</c:v>
                </c:pt>
                <c:pt idx="5">
                  <c:v>2028 год</c:v>
                </c:pt>
              </c:strCache>
            </c:strRef>
          </c:cat>
          <c:val>
            <c:numRef>
              <c:f>Лист1!$B$2:$B$7</c:f>
              <c:numCache>
                <c:formatCode>0.0</c:formatCode>
                <c:ptCount val="6"/>
                <c:pt idx="0">
                  <c:v>6927.1</c:v>
                </c:pt>
                <c:pt idx="1">
                  <c:v>14249.9</c:v>
                </c:pt>
                <c:pt idx="2">
                  <c:v>14534.8</c:v>
                </c:pt>
                <c:pt idx="3" formatCode="General">
                  <c:v>11420</c:v>
                </c:pt>
                <c:pt idx="4" formatCode="General">
                  <c:v>12214</c:v>
                </c:pt>
                <c:pt idx="5" formatCode="General">
                  <c:v>13180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5664640"/>
        <c:axId val="165666176"/>
      </c:lineChart>
      <c:catAx>
        <c:axId val="165664640"/>
        <c:scaling>
          <c:orientation val="minMax"/>
        </c:scaling>
        <c:delete val="0"/>
        <c:axPos val="b"/>
        <c:majorTickMark val="out"/>
        <c:minorTickMark val="none"/>
        <c:tickLblPos val="nextTo"/>
        <c:crossAx val="165666176"/>
        <c:crosses val="autoZero"/>
        <c:auto val="1"/>
        <c:lblAlgn val="ctr"/>
        <c:lblOffset val="100"/>
        <c:noMultiLvlLbl val="0"/>
      </c:catAx>
      <c:valAx>
        <c:axId val="165666176"/>
        <c:scaling>
          <c:orientation val="minMax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crossAx val="165664640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 b="0"/>
            </a:pPr>
            <a:r>
              <a:rPr lang="ru-RU" sz="1200" b="0">
                <a:latin typeface="Times New Roman" pitchFamily="18" charset="0"/>
                <a:cs typeface="Times New Roman" pitchFamily="18" charset="0"/>
              </a:rPr>
              <a:t>Оборот розничной торговли организаций (без субъектов малого предпринимательства) млн. рублей</a:t>
            </a:r>
          </a:p>
        </c:rich>
      </c:tx>
      <c:layout>
        <c:manualLayout>
          <c:xMode val="edge"/>
          <c:yMode val="edge"/>
          <c:x val="0.17914148428039944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7.1888487897346337E-2"/>
          <c:y val="0.15913698287714087"/>
          <c:w val="0.89107447506561677"/>
          <c:h val="0.68518185226846773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Оборот розничной торговли организаций (без субъектов малого предпринимательства) милн. рублей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4.6404911822050948E-3"/>
                  <c:y val="-0.2450900263392646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5968283684819119E-5"/>
                  <c:y val="-0.2458721142829282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9.2365133465671708E-3"/>
                  <c:y val="-0.2840380156345715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3662277174715291E-3"/>
                  <c:y val="-0.2814970321612008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2983193137262525E-3"/>
                  <c:y val="-0.3395154750821056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2.2985151331608024E-3"/>
                  <c:y val="-0.3301635747543945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2.3308187875117009E-3"/>
                  <c:y val="-0.3628681244565791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2.3148148148148147E-3"/>
                  <c:y val="-0.349206349206349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Лист1!$A$2:$A$7</c:f>
              <c:strCache>
                <c:ptCount val="6"/>
                <c:pt idx="0">
                  <c:v>2023 год</c:v>
                </c:pt>
                <c:pt idx="1">
                  <c:v>2024 год</c:v>
                </c:pt>
                <c:pt idx="2">
                  <c:v>2025 год</c:v>
                </c:pt>
                <c:pt idx="3">
                  <c:v>2026 год</c:v>
                </c:pt>
                <c:pt idx="4">
                  <c:v>2027 год</c:v>
                </c:pt>
                <c:pt idx="5">
                  <c:v>2028 год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8189.6</c:v>
                </c:pt>
                <c:pt idx="1">
                  <c:v>9041.7999999999993</c:v>
                </c:pt>
                <c:pt idx="2">
                  <c:v>9819.4</c:v>
                </c:pt>
                <c:pt idx="3">
                  <c:v>10604.9</c:v>
                </c:pt>
                <c:pt idx="4">
                  <c:v>11453.3</c:v>
                </c:pt>
                <c:pt idx="5">
                  <c:v>12369.6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76885760"/>
        <c:axId val="176887296"/>
      </c:barChart>
      <c:catAx>
        <c:axId val="176885760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176887296"/>
        <c:crosses val="autoZero"/>
        <c:auto val="1"/>
        <c:lblAlgn val="ctr"/>
        <c:lblOffset val="100"/>
        <c:noMultiLvlLbl val="0"/>
      </c:catAx>
      <c:valAx>
        <c:axId val="1768872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76885760"/>
        <c:crosses val="autoZero"/>
        <c:crossBetween val="between"/>
      </c:valAx>
    </c:plotArea>
    <c:plotVisOnly val="1"/>
    <c:dispBlanksAs val="zero"/>
    <c:showDLblsOverMax val="0"/>
  </c:chart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0.18784</cdr:x>
      <cdr:y>0.12566</cdr:y>
    </cdr:from>
    <cdr:to>
      <cdr:x>0.35652</cdr:x>
      <cdr:y>0.44481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018245" y="36004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 dirty="0"/>
        </a:p>
      </cdr:txBody>
    </cdr:sp>
  </cdr:relSizeAnchor>
  <cdr:relSizeAnchor xmlns:cdr="http://schemas.openxmlformats.org/drawingml/2006/chartDrawing">
    <cdr:from>
      <cdr:x>0.11955</cdr:x>
      <cdr:y>0.0754</cdr:y>
    </cdr:from>
    <cdr:to>
      <cdr:x>0.28823</cdr:x>
      <cdr:y>0.39455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648072" y="216024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 dirty="0"/>
        </a:p>
      </cdr:txBody>
    </cdr:sp>
  </cdr:relSizeAnchor>
  <cdr:relSizeAnchor xmlns:cdr="http://schemas.openxmlformats.org/drawingml/2006/chartDrawing">
    <cdr:from>
      <cdr:x>0.05313</cdr:x>
      <cdr:y>0.01484</cdr:y>
    </cdr:from>
    <cdr:to>
      <cdr:x>1</cdr:x>
      <cdr:y>0.22619</cdr:y>
    </cdr:to>
    <cdr:sp macro="" textlink="">
      <cdr:nvSpPr>
        <cdr:cNvPr id="6" name="TextBox 5"/>
        <cdr:cNvSpPr txBox="1"/>
      </cdr:nvSpPr>
      <cdr:spPr>
        <a:xfrm xmlns:a="http://schemas.openxmlformats.org/drawingml/2006/main">
          <a:off x="278841" y="47625"/>
          <a:ext cx="4969434" cy="67842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pPr algn="ctr"/>
          <a:r>
            <a:rPr lang="ru-RU" sz="1200" dirty="0" smtClean="0">
              <a:latin typeface="Times New Roman" pitchFamily="18" charset="0"/>
              <a:cs typeface="Times New Roman" pitchFamily="18" charset="0"/>
            </a:rPr>
            <a:t>Объем отгруженных товаров собственного производства, </a:t>
          </a:r>
        </a:p>
        <a:p xmlns:a="http://schemas.openxmlformats.org/drawingml/2006/main">
          <a:pPr algn="ctr"/>
          <a:r>
            <a:rPr lang="ru-RU" sz="1200" dirty="0" smtClean="0">
              <a:latin typeface="Times New Roman" pitchFamily="18" charset="0"/>
              <a:cs typeface="Times New Roman" pitchFamily="18" charset="0"/>
            </a:rPr>
            <a:t>выполнено работ и услуг собственными силами по всем видам </a:t>
          </a:r>
        </a:p>
        <a:p xmlns:a="http://schemas.openxmlformats.org/drawingml/2006/main">
          <a:pPr algn="ctr"/>
          <a:r>
            <a:rPr lang="ru-RU" sz="1200" dirty="0" smtClean="0">
              <a:latin typeface="Times New Roman" pitchFamily="18" charset="0"/>
              <a:cs typeface="Times New Roman" pitchFamily="18" charset="0"/>
            </a:rPr>
            <a:t>экономической деятельности, </a:t>
          </a:r>
          <a:r>
            <a:rPr lang="ru-RU" sz="1200" dirty="0" err="1" smtClean="0">
              <a:latin typeface="Times New Roman" pitchFamily="18" charset="0"/>
              <a:cs typeface="Times New Roman" pitchFamily="18" charset="0"/>
            </a:rPr>
            <a:t>млн.руб</a:t>
          </a:r>
          <a:r>
            <a:rPr lang="ru-RU" sz="1200" dirty="0" smtClean="0">
              <a:latin typeface="Times New Roman" pitchFamily="18" charset="0"/>
              <a:cs typeface="Times New Roman" pitchFamily="18" charset="0"/>
            </a:rPr>
            <a:t>.</a:t>
          </a:r>
          <a:endParaRPr lang="ru-RU" sz="1200" dirty="0">
            <a:latin typeface="Times New Roman" pitchFamily="18" charset="0"/>
            <a:cs typeface="Times New Roman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0E3AE-5A1F-492B-8C4D-94A669B27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</Pages>
  <Words>3456</Words>
  <Characters>19703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  ежемесячной аналитической записки субъекта Российской Федерации</vt:lpstr>
    </vt:vector>
  </TitlesOfParts>
  <Company>Reanimator Extreme Edition</Company>
  <LinksUpToDate>false</LinksUpToDate>
  <CharactersWithSpaces>23113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 ежемесячной аналитической записки субъекта Российской Федерации</dc:title>
  <dc:creator>Тябин К.В.</dc:creator>
  <cp:lastModifiedBy>Брисилина</cp:lastModifiedBy>
  <cp:revision>67</cp:revision>
  <cp:lastPrinted>2025-11-13T05:45:00Z</cp:lastPrinted>
  <dcterms:created xsi:type="dcterms:W3CDTF">2025-10-31T12:19:00Z</dcterms:created>
  <dcterms:modified xsi:type="dcterms:W3CDTF">2025-11-13T05:51:00Z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